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FootnoteReference"/>
          <w:rFonts w:ascii="GHEA Grapalat" w:hAnsi="GHEA Grapalat"/>
          <w:i w:val="0"/>
          <w:sz w:val="24"/>
          <w:szCs w:val="24"/>
        </w:rPr>
        <w:footnoteReference w:customMarkFollows="1" w:id="1"/>
        <w:t>*</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4E4845" w:rsidRPr="00FD0971" w:rsidRDefault="004E4845" w:rsidP="004E4845">
      <w:pPr>
        <w:pStyle w:val="BodyTextIndent"/>
        <w:spacing w:after="160" w:line="240" w:lineRule="auto"/>
        <w:ind w:left="567" w:right="565" w:firstLine="0"/>
        <w:jc w:val="center"/>
        <w:rPr>
          <w:rFonts w:ascii="GHEA Grapalat" w:hAnsi="GHEA Grapalat"/>
          <w:i w:val="0"/>
          <w:sz w:val="24"/>
          <w:szCs w:val="24"/>
        </w:rPr>
      </w:pPr>
      <w:r w:rsidRPr="00FD0971">
        <w:rPr>
          <w:rFonts w:ascii="GHEA Grapalat" w:hAnsi="GHEA Grapalat"/>
          <w:i w:val="0"/>
          <w:sz w:val="24"/>
          <w:szCs w:val="24"/>
        </w:rPr>
        <w:t xml:space="preserve">Настоящий текст объявления утвержден решением Комиссии </w:t>
      </w:r>
      <w:r w:rsidRPr="00DB1AF4">
        <w:rPr>
          <w:rFonts w:ascii="GHEA Grapalat" w:hAnsi="GHEA Grapalat"/>
          <w:i w:val="0"/>
          <w:sz w:val="24"/>
          <w:szCs w:val="24"/>
        </w:rPr>
        <w:t>открытого конкурса</w:t>
      </w:r>
      <w:r>
        <w:rPr>
          <w:rFonts w:ascii="GHEA Grapalat" w:hAnsi="GHEA Grapalat"/>
          <w:b/>
        </w:rPr>
        <w:t xml:space="preserve"> </w:t>
      </w:r>
      <w:r>
        <w:rPr>
          <w:rFonts w:ascii="GHEA Grapalat" w:hAnsi="GHEA Grapalat"/>
          <w:i w:val="0"/>
          <w:sz w:val="24"/>
          <w:szCs w:val="24"/>
        </w:rPr>
        <w:t xml:space="preserve">от </w:t>
      </w:r>
      <w:r w:rsidRPr="00074D11">
        <w:rPr>
          <w:rFonts w:ascii="GHEA Grapalat" w:hAnsi="GHEA Grapalat"/>
          <w:lang w:val="af-ZA"/>
        </w:rPr>
        <w:t xml:space="preserve"> </w:t>
      </w:r>
      <w:r>
        <w:rPr>
          <w:rFonts w:ascii="GHEA Grapalat" w:hAnsi="GHEA Grapalat"/>
          <w:i w:val="0"/>
          <w:sz w:val="24"/>
          <w:szCs w:val="24"/>
          <w:lang w:val="af-ZA"/>
        </w:rPr>
        <w:t>1</w:t>
      </w:r>
      <w:r w:rsidR="006D54D6">
        <w:rPr>
          <w:rFonts w:ascii="GHEA Grapalat" w:hAnsi="GHEA Grapalat"/>
          <w:i w:val="0"/>
          <w:sz w:val="24"/>
          <w:szCs w:val="24"/>
          <w:lang w:val="af-ZA"/>
        </w:rPr>
        <w:t>6</w:t>
      </w:r>
      <w:r>
        <w:rPr>
          <w:rFonts w:ascii="GHEA Grapalat" w:hAnsi="GHEA Grapalat"/>
          <w:i w:val="0"/>
          <w:sz w:val="24"/>
          <w:szCs w:val="24"/>
        </w:rPr>
        <w:t>.</w:t>
      </w:r>
      <w:r w:rsidRPr="001F7081">
        <w:rPr>
          <w:rFonts w:ascii="GHEA Grapalat" w:hAnsi="GHEA Grapalat"/>
          <w:i w:val="0"/>
          <w:sz w:val="24"/>
          <w:szCs w:val="24"/>
        </w:rPr>
        <w:t>02</w:t>
      </w:r>
      <w:r>
        <w:rPr>
          <w:rFonts w:ascii="GHEA Grapalat" w:hAnsi="GHEA Grapalat"/>
          <w:i w:val="0"/>
          <w:sz w:val="24"/>
          <w:szCs w:val="24"/>
        </w:rPr>
        <w:t>.202</w:t>
      </w:r>
      <w:r w:rsidRPr="001F7081">
        <w:rPr>
          <w:rFonts w:ascii="GHEA Grapalat" w:hAnsi="GHEA Grapalat"/>
          <w:i w:val="0"/>
          <w:sz w:val="24"/>
          <w:szCs w:val="24"/>
        </w:rPr>
        <w:t>2</w:t>
      </w:r>
      <w:r>
        <w:rPr>
          <w:rFonts w:ascii="GHEA Grapalat" w:hAnsi="GHEA Grapalat"/>
          <w:i w:val="0"/>
          <w:sz w:val="24"/>
          <w:szCs w:val="24"/>
        </w:rPr>
        <w:t xml:space="preserve"> </w:t>
      </w:r>
      <w:r w:rsidRPr="00FD0971">
        <w:rPr>
          <w:rFonts w:ascii="GHEA Grapalat" w:hAnsi="GHEA Grapalat"/>
          <w:i w:val="0"/>
          <w:sz w:val="24"/>
          <w:szCs w:val="24"/>
        </w:rPr>
        <w:t xml:space="preserve">года </w:t>
      </w:r>
      <w:r w:rsidRPr="006B18CD">
        <w:rPr>
          <w:rFonts w:ascii="GHEA Grapalat" w:hAnsi="GHEA Grapalat"/>
          <w:i w:val="0"/>
          <w:sz w:val="24"/>
          <w:szCs w:val="24"/>
        </w:rPr>
        <w:t xml:space="preserve">N </w:t>
      </w:r>
      <w:r>
        <w:rPr>
          <w:rFonts w:ascii="GHEA Grapalat" w:hAnsi="GHEA Grapalat"/>
          <w:i w:val="0"/>
          <w:sz w:val="24"/>
          <w:szCs w:val="24"/>
        </w:rPr>
        <w:t>2</w:t>
      </w:r>
      <w:r w:rsidRPr="00FD0971">
        <w:rPr>
          <w:rFonts w:ascii="GHEA Grapalat" w:hAnsi="GHEA Grapalat"/>
          <w:i w:val="0"/>
          <w:sz w:val="24"/>
          <w:szCs w:val="24"/>
        </w:rPr>
        <w:t xml:space="preserve"> </w:t>
      </w:r>
    </w:p>
    <w:p w:rsidR="004E4845" w:rsidRPr="009044F1" w:rsidRDefault="0006703E" w:rsidP="004E4845">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4E4845" w:rsidRPr="00BA630D">
        <w:rPr>
          <w:rFonts w:ascii="GHEA Grapalat" w:hAnsi="GHEA Grapalat"/>
          <w:i w:val="0"/>
          <w:sz w:val="24"/>
          <w:szCs w:val="24"/>
        </w:rPr>
        <w:t>ЕГС</w:t>
      </w:r>
      <w:r w:rsidR="004E4845">
        <w:rPr>
          <w:rFonts w:ascii="GHEA Grapalat" w:hAnsi="GHEA Grapalat"/>
          <w:i w:val="0"/>
          <w:sz w:val="24"/>
          <w:szCs w:val="24"/>
        </w:rPr>
        <w:t>-BMKhTsDzB-22/1</w:t>
      </w:r>
    </w:p>
    <w:p w:rsidR="0091042F" w:rsidRPr="009044F1" w:rsidRDefault="0091042F" w:rsidP="004E4845">
      <w:pPr>
        <w:pStyle w:val="BodyTextIndent"/>
        <w:widowControl w:val="0"/>
        <w:spacing w:after="160" w:line="240" w:lineRule="auto"/>
        <w:ind w:firstLine="0"/>
        <w:jc w:val="center"/>
        <w:rPr>
          <w:rFonts w:ascii="GHEA Grapalat" w:hAnsi="GHEA Grapalat"/>
          <w:i w:val="0"/>
          <w:sz w:val="24"/>
          <w:szCs w:val="24"/>
        </w:rPr>
      </w:pPr>
    </w:p>
    <w:p w:rsidR="004E4845" w:rsidRDefault="004E4845" w:rsidP="004E4845">
      <w:pPr>
        <w:pStyle w:val="BodyTextIndent"/>
        <w:tabs>
          <w:tab w:val="left" w:pos="7371"/>
        </w:tabs>
        <w:spacing w:line="240" w:lineRule="auto"/>
        <w:ind w:firstLine="0"/>
        <w:rPr>
          <w:rFonts w:ascii="GHEA Grapalat" w:hAnsi="GHEA Grapalat"/>
          <w:i w:val="0"/>
          <w:sz w:val="22"/>
          <w:szCs w:val="24"/>
        </w:rPr>
      </w:pPr>
      <w:r w:rsidRPr="006211E3">
        <w:rPr>
          <w:rFonts w:ascii="GHEA Grapalat" w:hAnsi="GHEA Grapalat"/>
          <w:i w:val="0"/>
          <w:sz w:val="22"/>
          <w:szCs w:val="24"/>
        </w:rPr>
        <w:t xml:space="preserve">         </w:t>
      </w:r>
      <w:r>
        <w:rPr>
          <w:rFonts w:ascii="GHEA Grapalat" w:hAnsi="GHEA Grapalat"/>
          <w:i w:val="0"/>
          <w:sz w:val="22"/>
          <w:szCs w:val="24"/>
        </w:rPr>
        <w:t>Заказчик, ЗАО “Ергорсвет” который находиться по адресу РА г.Ереван, ул. Бузанда 1/4, объявляет запрос котировок, который проводится одним этапом.</w:t>
      </w:r>
    </w:p>
    <w:p w:rsidR="004E4845" w:rsidRPr="003A1EBB" w:rsidRDefault="004E4845" w:rsidP="004E4845">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Pr="00DD0FB6">
        <w:rPr>
          <w:rFonts w:ascii="GHEA Grapalat" w:hAnsi="GHEA Grapalat"/>
          <w:b/>
          <w:i w:val="0"/>
          <w:spacing w:val="6"/>
          <w:sz w:val="24"/>
          <w:szCs w:val="24"/>
        </w:rPr>
        <w:t xml:space="preserve">предоставления услуг технического надзора  по </w:t>
      </w:r>
      <w:r w:rsidRPr="004E4845">
        <w:rPr>
          <w:rFonts w:ascii="GHEA Grapalat" w:hAnsi="GHEA Grapalat"/>
          <w:b/>
          <w:i w:val="0"/>
          <w:spacing w:val="6"/>
          <w:sz w:val="24"/>
          <w:szCs w:val="24"/>
        </w:rPr>
        <w:t>реконструкции автостоянки ЗАО "Ергорсвет"</w:t>
      </w:r>
      <w:r>
        <w:rPr>
          <w:rFonts w:ascii="GHEA Grapalat" w:hAnsi="GHEA Grapalat"/>
          <w:b/>
          <w:i w:val="0"/>
          <w:spacing w:val="6"/>
          <w:sz w:val="24"/>
          <w:szCs w:val="24"/>
        </w:rPr>
        <w:t>.</w:t>
      </w:r>
      <w:r w:rsidRPr="00EF303C">
        <w:rPr>
          <w:rFonts w:ascii="GHEA Grapalat" w:hAnsi="GHEA Grapalat"/>
          <w:b/>
          <w:i w:val="0"/>
          <w:spacing w:val="6"/>
          <w:sz w:val="24"/>
          <w:szCs w:val="24"/>
        </w:rPr>
        <w:t xml:space="preserve"> </w:t>
      </w:r>
      <w:r>
        <w:rPr>
          <w:rFonts w:ascii="GHEA Grapalat" w:hAnsi="GHEA Grapalat"/>
          <w:i w:val="0"/>
          <w:sz w:val="24"/>
          <w:szCs w:val="24"/>
        </w:rPr>
        <w:t>(далее — договор).</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4E4845" w:rsidRDefault="004E4845"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Pr>
          <w:rFonts w:ascii="GHEA Grapalat" w:hAnsi="GHEA Grapalat"/>
          <w:i w:val="0"/>
          <w:sz w:val="24"/>
          <w:szCs w:val="24"/>
        </w:rPr>
        <w:t>процедуру</w:t>
      </w:r>
      <w:r w:rsidRPr="009044F1">
        <w:rPr>
          <w:rFonts w:ascii="GHEA Grapalat" w:hAnsi="GHEA Grapalat"/>
          <w:i w:val="0"/>
          <w:sz w:val="24"/>
          <w:szCs w:val="24"/>
        </w:rPr>
        <w:t xml:space="preserve">в бумажной форме необходимо обратиться к заказчику до </w:t>
      </w:r>
      <w:r w:rsidRPr="006026A5">
        <w:rPr>
          <w:rFonts w:ascii="GHEA Grapalat" w:hAnsi="GHEA Grapalat"/>
          <w:i w:val="0"/>
          <w:sz w:val="24"/>
          <w:szCs w:val="24"/>
        </w:rPr>
        <w:t>11</w:t>
      </w:r>
      <w:r w:rsidRPr="006026A5">
        <w:rPr>
          <w:rFonts w:ascii="GHEA Grapalat" w:hAnsi="GHEA Grapalat"/>
          <w:i w:val="0"/>
          <w:spacing w:val="6"/>
          <w:sz w:val="24"/>
          <w:szCs w:val="24"/>
        </w:rPr>
        <w:t>:00</w:t>
      </w:r>
      <w:r w:rsidR="006026A5" w:rsidRPr="006026A5">
        <w:rPr>
          <w:rFonts w:ascii="GHEA Grapalat" w:hAnsi="GHEA Grapalat"/>
          <w:i w:val="0"/>
          <w:spacing w:val="6"/>
          <w:sz w:val="24"/>
          <w:szCs w:val="24"/>
        </w:rPr>
        <w:t>часов 04</w:t>
      </w:r>
      <w:r w:rsidRPr="006026A5">
        <w:rPr>
          <w:rFonts w:ascii="GHEA Grapalat" w:hAnsi="GHEA Grapalat"/>
          <w:i w:val="0"/>
          <w:spacing w:val="6"/>
          <w:sz w:val="24"/>
          <w:szCs w:val="24"/>
        </w:rPr>
        <w:t>.0</w:t>
      </w:r>
      <w:r w:rsidR="006026A5" w:rsidRPr="006026A5">
        <w:rPr>
          <w:rFonts w:ascii="GHEA Grapalat" w:hAnsi="GHEA Grapalat"/>
          <w:i w:val="0"/>
          <w:spacing w:val="6"/>
          <w:sz w:val="24"/>
          <w:szCs w:val="24"/>
        </w:rPr>
        <w:t>4</w:t>
      </w:r>
      <w:r w:rsidRPr="006026A5">
        <w:rPr>
          <w:rFonts w:ascii="GHEA Grapalat" w:hAnsi="GHEA Grapalat"/>
          <w:i w:val="0"/>
          <w:spacing w:val="6"/>
          <w:sz w:val="24"/>
          <w:szCs w:val="24"/>
        </w:rPr>
        <w:t>.2022г.</w:t>
      </w:r>
      <w:r w:rsidRPr="004E4845">
        <w:rPr>
          <w:rFonts w:ascii="GHEA Grapalat" w:hAnsi="GHEA Grapalat"/>
          <w:b/>
          <w:i w:val="0"/>
          <w:spacing w:val="6"/>
          <w:sz w:val="24"/>
          <w:szCs w:val="24"/>
        </w:rPr>
        <w:t xml:space="preserve"> </w:t>
      </w:r>
      <w:r w:rsidR="00677658" w:rsidRPr="009044F1">
        <w:rPr>
          <w:rFonts w:ascii="GHEA Grapalat" w:hAnsi="GHEA Grapalat"/>
          <w:i w:val="0"/>
          <w:sz w:val="24"/>
          <w:szCs w:val="24"/>
        </w:rPr>
        <w:t>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00677658"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Pr="004E4845">
        <w:rPr>
          <w:rFonts w:ascii="GHEA Grapalat" w:hAnsi="GHEA Grapalat"/>
          <w:i w:val="0"/>
          <w:sz w:val="24"/>
          <w:szCs w:val="24"/>
        </w:rPr>
        <w:t>.</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6026A5" w:rsidRDefault="006026A5" w:rsidP="006026A5">
      <w:pPr>
        <w:pStyle w:val="BodyTextIndent"/>
        <w:widowControl w:val="0"/>
        <w:spacing w:line="240" w:lineRule="auto"/>
        <w:ind w:firstLine="567"/>
        <w:rPr>
          <w:rFonts w:ascii="GHEA Grapalat" w:hAnsi="GHEA Grapalat"/>
          <w:i w:val="0"/>
          <w:sz w:val="24"/>
          <w:szCs w:val="24"/>
          <w:lang w:val="hy-AM"/>
        </w:rPr>
      </w:pPr>
      <w:r w:rsidRPr="000F11E5">
        <w:rPr>
          <w:rFonts w:ascii="GHEA Grapalat" w:hAnsi="GHEA Grapalat"/>
          <w:i w:val="0"/>
          <w:sz w:val="24"/>
          <w:szCs w:val="24"/>
        </w:rPr>
        <w:t xml:space="preserve">Заявки на </w:t>
      </w:r>
      <w:r>
        <w:rPr>
          <w:rFonts w:ascii="GHEA Grapalat" w:hAnsi="GHEA Grapalat"/>
          <w:i w:val="0"/>
          <w:sz w:val="24"/>
          <w:szCs w:val="24"/>
        </w:rPr>
        <w:t>настоящую процедуру</w:t>
      </w:r>
      <w:r w:rsidRPr="000F11E5">
        <w:rPr>
          <w:rFonts w:ascii="GHEA Grapalat" w:hAnsi="GHEA Grapalat"/>
          <w:i w:val="0"/>
          <w:sz w:val="24"/>
          <w:szCs w:val="24"/>
        </w:rPr>
        <w:t xml:space="preserve"> необходимо подавать по адресу</w:t>
      </w:r>
      <w:r w:rsidRPr="00674D18">
        <w:rPr>
          <w:rFonts w:ascii="GHEA Grapalat" w:hAnsi="GHEA Grapalat"/>
          <w:i w:val="0"/>
          <w:sz w:val="24"/>
          <w:szCs w:val="24"/>
        </w:rPr>
        <w:t xml:space="preserve"> РА г.Ереван, ул. Бузанда 1/4, в документарной форме</w:t>
      </w:r>
      <w:r w:rsidRPr="000F0CA8">
        <w:rPr>
          <w:rFonts w:ascii="GHEA Grapalat" w:hAnsi="GHEA Grapalat"/>
          <w:i w:val="0"/>
          <w:sz w:val="24"/>
          <w:szCs w:val="24"/>
        </w:rPr>
        <w:t xml:space="preserve"> до </w:t>
      </w:r>
      <w:r w:rsidRPr="00BF6FC7">
        <w:rPr>
          <w:rFonts w:ascii="GHEA Grapalat" w:hAnsi="GHEA Grapalat"/>
          <w:i w:val="0"/>
          <w:sz w:val="24"/>
          <w:szCs w:val="24"/>
        </w:rPr>
        <w:t>1</w:t>
      </w:r>
      <w:r w:rsidRPr="00674D18">
        <w:rPr>
          <w:rFonts w:ascii="GHEA Grapalat" w:hAnsi="GHEA Grapalat"/>
          <w:i w:val="0"/>
          <w:sz w:val="24"/>
          <w:szCs w:val="24"/>
        </w:rPr>
        <w:t>1</w:t>
      </w:r>
      <w:r w:rsidRPr="00BF6FC7">
        <w:rPr>
          <w:rFonts w:ascii="GHEA Grapalat" w:hAnsi="GHEA Grapalat"/>
          <w:i w:val="0"/>
          <w:sz w:val="24"/>
          <w:szCs w:val="24"/>
        </w:rPr>
        <w:t xml:space="preserve">:00 часов </w:t>
      </w:r>
      <w:r>
        <w:rPr>
          <w:rFonts w:ascii="GHEA Grapalat" w:hAnsi="GHEA Grapalat"/>
          <w:i w:val="0"/>
          <w:sz w:val="24"/>
          <w:szCs w:val="24"/>
        </w:rPr>
        <w:t>04.</w:t>
      </w:r>
      <w:r w:rsidRPr="00674D18">
        <w:rPr>
          <w:rFonts w:ascii="GHEA Grapalat" w:hAnsi="GHEA Grapalat"/>
          <w:i w:val="0"/>
          <w:sz w:val="24"/>
          <w:szCs w:val="24"/>
        </w:rPr>
        <w:t>0</w:t>
      </w:r>
      <w:r>
        <w:rPr>
          <w:rFonts w:ascii="GHEA Grapalat" w:hAnsi="GHEA Grapalat"/>
          <w:i w:val="0"/>
          <w:sz w:val="24"/>
          <w:szCs w:val="24"/>
          <w:lang w:val="en-US"/>
        </w:rPr>
        <w:t>4</w:t>
      </w:r>
      <w:r w:rsidRPr="00BF6FC7">
        <w:rPr>
          <w:rFonts w:ascii="GHEA Grapalat" w:hAnsi="GHEA Grapalat"/>
          <w:i w:val="0"/>
          <w:sz w:val="24"/>
          <w:szCs w:val="24"/>
        </w:rPr>
        <w:t>.2022.</w:t>
      </w:r>
      <w:r w:rsidRPr="000F0CA8">
        <w:rPr>
          <w:rFonts w:ascii="GHEA Grapalat" w:hAnsi="GHEA Grapalat"/>
          <w:i w:val="0"/>
          <w:sz w:val="24"/>
          <w:szCs w:val="24"/>
        </w:rPr>
        <w:t>.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6026A5" w:rsidRPr="006026A5" w:rsidRDefault="006026A5" w:rsidP="006026A5">
      <w:pPr>
        <w:pStyle w:val="BodyTextIndent"/>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Pr="00674D18">
        <w:rPr>
          <w:rFonts w:ascii="GHEA Grapalat" w:hAnsi="GHEA Grapalat"/>
          <w:i w:val="0"/>
          <w:sz w:val="24"/>
          <w:szCs w:val="24"/>
        </w:rPr>
        <w:t xml:space="preserve">РА г.Ереван, ул. Бузанда </w:t>
      </w:r>
      <w:r w:rsidRPr="006026A5">
        <w:rPr>
          <w:rFonts w:ascii="GHEA Grapalat" w:hAnsi="GHEA Grapalat"/>
          <w:i w:val="0"/>
          <w:sz w:val="24"/>
          <w:szCs w:val="24"/>
        </w:rPr>
        <w:t xml:space="preserve">1/4 </w:t>
      </w:r>
      <w:r w:rsidRPr="000F0CA8">
        <w:rPr>
          <w:rFonts w:ascii="GHEA Grapalat" w:hAnsi="GHEA Grapalat"/>
          <w:i w:val="0"/>
          <w:sz w:val="24"/>
          <w:szCs w:val="24"/>
        </w:rPr>
        <w:t xml:space="preserve">в </w:t>
      </w:r>
      <w:r w:rsidRPr="00BF6FC7">
        <w:rPr>
          <w:rFonts w:ascii="GHEA Grapalat" w:hAnsi="GHEA Grapalat"/>
          <w:i w:val="0"/>
          <w:sz w:val="24"/>
          <w:szCs w:val="24"/>
        </w:rPr>
        <w:t>1</w:t>
      </w:r>
      <w:r w:rsidRPr="00674D18">
        <w:rPr>
          <w:rFonts w:ascii="GHEA Grapalat" w:hAnsi="GHEA Grapalat"/>
          <w:i w:val="0"/>
          <w:sz w:val="24"/>
          <w:szCs w:val="24"/>
        </w:rPr>
        <w:t>1</w:t>
      </w:r>
      <w:r w:rsidRPr="00BF6FC7">
        <w:rPr>
          <w:rFonts w:ascii="GHEA Grapalat" w:hAnsi="GHEA Grapalat"/>
          <w:i w:val="0"/>
          <w:sz w:val="24"/>
          <w:szCs w:val="24"/>
        </w:rPr>
        <w:t xml:space="preserve">:00 </w:t>
      </w:r>
      <w:r w:rsidRPr="00BF6FC7">
        <w:rPr>
          <w:rFonts w:ascii="GHEA Grapalat" w:hAnsi="GHEA Grapalat"/>
          <w:i w:val="0"/>
          <w:sz w:val="24"/>
          <w:szCs w:val="24"/>
        </w:rPr>
        <w:lastRenderedPageBreak/>
        <w:t xml:space="preserve">часов </w:t>
      </w:r>
      <w:r>
        <w:rPr>
          <w:rFonts w:ascii="GHEA Grapalat" w:hAnsi="GHEA Grapalat"/>
          <w:i w:val="0"/>
          <w:sz w:val="24"/>
          <w:szCs w:val="24"/>
        </w:rPr>
        <w:t>04.</w:t>
      </w:r>
      <w:r w:rsidRPr="00674D18">
        <w:rPr>
          <w:rFonts w:ascii="GHEA Grapalat" w:hAnsi="GHEA Grapalat"/>
          <w:i w:val="0"/>
          <w:sz w:val="24"/>
          <w:szCs w:val="24"/>
        </w:rPr>
        <w:t>0</w:t>
      </w:r>
      <w:r>
        <w:rPr>
          <w:rFonts w:ascii="GHEA Grapalat" w:hAnsi="GHEA Grapalat"/>
          <w:i w:val="0"/>
          <w:sz w:val="24"/>
          <w:szCs w:val="24"/>
          <w:lang w:val="en-US"/>
        </w:rPr>
        <w:t>4</w:t>
      </w:r>
      <w:r w:rsidRPr="00BF6FC7">
        <w:rPr>
          <w:rFonts w:ascii="GHEA Grapalat" w:hAnsi="GHEA Grapalat"/>
          <w:i w:val="0"/>
          <w:sz w:val="24"/>
          <w:szCs w:val="24"/>
        </w:rPr>
        <w:t>.2022</w:t>
      </w:r>
      <w:r>
        <w:rPr>
          <w:rFonts w:ascii="GHEA Grapalat" w:hAnsi="GHEA Grapalat"/>
          <w:i w:val="0"/>
          <w:sz w:val="24"/>
          <w:szCs w:val="24"/>
        </w:rPr>
        <w:t>.</w:t>
      </w:r>
    </w:p>
    <w:p w:rsidR="006D7C2D" w:rsidRDefault="001305C6"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6026A5" w:rsidRPr="003F1C13" w:rsidRDefault="006026A5" w:rsidP="006026A5">
      <w:pPr>
        <w:pStyle w:val="BodyTextIndent"/>
        <w:spacing w:after="160" w:line="240" w:lineRule="auto"/>
        <w:ind w:firstLine="567"/>
        <w:rPr>
          <w:rFonts w:ascii="GHEA Grapalat" w:hAnsi="GHEA Grapalat"/>
          <w:i w:val="0"/>
          <w:sz w:val="24"/>
          <w:szCs w:val="24"/>
        </w:rPr>
      </w:pPr>
      <w:r w:rsidRPr="003F1C13">
        <w:rPr>
          <w:rFonts w:ascii="GHEA Grapalat" w:hAnsi="GHEA Grapalat"/>
          <w:i w:val="0"/>
          <w:sz w:val="24"/>
          <w:szCs w:val="24"/>
        </w:rPr>
        <w:t>Для получения дополнительной информации, связанной с настоящим объявлением, можно обратиться к секретарю Оценочной комиссии Армену Минасяну</w:t>
      </w:r>
    </w:p>
    <w:p w:rsidR="006026A5" w:rsidRPr="003F1C13" w:rsidRDefault="006026A5" w:rsidP="006026A5">
      <w:pPr>
        <w:ind w:firstLine="708"/>
        <w:jc w:val="both"/>
        <w:rPr>
          <w:rFonts w:ascii="GHEA Grapalat" w:hAnsi="GHEA Grapalat"/>
        </w:rPr>
      </w:pPr>
      <w:r w:rsidRPr="003F1C13">
        <w:rPr>
          <w:rFonts w:ascii="GHEA Grapalat" w:hAnsi="GHEA Grapalat"/>
        </w:rPr>
        <w:t xml:space="preserve">               тел. 010 54 39 80</w:t>
      </w:r>
    </w:p>
    <w:p w:rsidR="006026A5" w:rsidRPr="003F1C13" w:rsidRDefault="006026A5" w:rsidP="006026A5">
      <w:pPr>
        <w:ind w:firstLine="708"/>
        <w:jc w:val="both"/>
        <w:rPr>
          <w:rFonts w:ascii="GHEA Grapalat" w:hAnsi="GHEA Grapalat"/>
        </w:rPr>
      </w:pPr>
      <w:r w:rsidRPr="003F1C13">
        <w:rPr>
          <w:rFonts w:ascii="GHEA Grapalat" w:hAnsi="GHEA Grapalat"/>
        </w:rPr>
        <w:t xml:space="preserve">       эл.почта. armen-minasyan0@rambler.ru</w:t>
      </w:r>
    </w:p>
    <w:p w:rsidR="006026A5" w:rsidRPr="003F1C13" w:rsidRDefault="006026A5" w:rsidP="006026A5">
      <w:pPr>
        <w:ind w:firstLine="708"/>
        <w:jc w:val="both"/>
        <w:rPr>
          <w:rFonts w:ascii="GHEA Grapalat" w:hAnsi="GHEA Grapalat"/>
        </w:rPr>
      </w:pPr>
      <w:r w:rsidRPr="003F1C13">
        <w:rPr>
          <w:rFonts w:ascii="GHEA Grapalat" w:hAnsi="GHEA Grapalat"/>
        </w:rPr>
        <w:t xml:space="preserve">      Заказчик. ЗАО “Ергорсвет”</w:t>
      </w:r>
    </w:p>
    <w:p w:rsidR="00915A97" w:rsidRPr="00D5443D" w:rsidRDefault="00915A97" w:rsidP="00B46D58">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D12E3B" w:rsidRPr="009044F1" w:rsidRDefault="00D12E3B" w:rsidP="00D12E3B">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6026A5" w:rsidRPr="006026A5" w:rsidRDefault="006026A5" w:rsidP="006026A5">
      <w:pPr>
        <w:pStyle w:val="BodyTextIndent"/>
        <w:widowControl w:val="0"/>
        <w:spacing w:after="160" w:line="240" w:lineRule="auto"/>
        <w:ind w:firstLine="0"/>
        <w:jc w:val="right"/>
        <w:rPr>
          <w:rFonts w:ascii="GHEA Grapalat" w:hAnsi="GHEA Grapalat"/>
          <w:i w:val="0"/>
          <w:sz w:val="22"/>
          <w:szCs w:val="22"/>
        </w:rPr>
      </w:pPr>
      <w:r w:rsidRPr="006026A5">
        <w:rPr>
          <w:rFonts w:ascii="GHEA Grapalat" w:hAnsi="GHEA Grapalat"/>
          <w:sz w:val="22"/>
          <w:szCs w:val="22"/>
        </w:rPr>
        <w:t>Решением Оценочной комиссии открытого конкурса</w:t>
      </w:r>
      <w:r w:rsidRPr="006026A5">
        <w:rPr>
          <w:rFonts w:ascii="GHEA Grapalat" w:hAnsi="GHEA Grapalat" w:cs="Sylfaen"/>
          <w:sz w:val="22"/>
          <w:szCs w:val="22"/>
        </w:rPr>
        <w:br/>
      </w:r>
      <w:r w:rsidRPr="006026A5">
        <w:rPr>
          <w:rFonts w:ascii="GHEA Grapalat" w:hAnsi="GHEA Grapalat"/>
          <w:sz w:val="22"/>
          <w:szCs w:val="22"/>
        </w:rPr>
        <w:t xml:space="preserve">под кодом </w:t>
      </w:r>
      <w:r w:rsidRPr="006026A5">
        <w:rPr>
          <w:rFonts w:ascii="GHEA Grapalat" w:hAnsi="GHEA Grapalat"/>
          <w:i w:val="0"/>
          <w:sz w:val="22"/>
          <w:szCs w:val="22"/>
        </w:rPr>
        <w:t>ЕГС-BMKhTsDzB-22/1</w:t>
      </w:r>
    </w:p>
    <w:p w:rsidR="006026A5" w:rsidRPr="00016450" w:rsidRDefault="006026A5" w:rsidP="006026A5">
      <w:pPr>
        <w:pStyle w:val="BodyText"/>
        <w:widowControl w:val="0"/>
        <w:spacing w:after="160" w:line="360" w:lineRule="auto"/>
        <w:ind w:firstLine="567"/>
        <w:jc w:val="right"/>
        <w:rPr>
          <w:rFonts w:ascii="GHEA Grapalat" w:hAnsi="GHEA Grapalat"/>
          <w:i/>
        </w:rPr>
      </w:pPr>
      <w:r>
        <w:rPr>
          <w:rFonts w:ascii="GHEA Grapalat" w:hAnsi="GHEA Grapalat"/>
          <w:i/>
        </w:rPr>
        <w:t xml:space="preserve">№ </w:t>
      </w:r>
      <w:r w:rsidRPr="00C90F08">
        <w:rPr>
          <w:rFonts w:ascii="GHEA Grapalat" w:hAnsi="GHEA Grapalat"/>
          <w:i/>
        </w:rPr>
        <w:t xml:space="preserve"> 3</w:t>
      </w:r>
      <w:r w:rsidRPr="00515889">
        <w:rPr>
          <w:rFonts w:ascii="GHEA Grapalat" w:hAnsi="GHEA Grapalat"/>
          <w:i/>
        </w:rPr>
        <w:tab/>
      </w:r>
      <w:r>
        <w:rPr>
          <w:rFonts w:ascii="GHEA Grapalat" w:hAnsi="GHEA Grapalat"/>
          <w:i/>
        </w:rPr>
        <w:t>от</w:t>
      </w:r>
      <w:r w:rsidRPr="001F7081">
        <w:rPr>
          <w:rFonts w:ascii="GHEA Grapalat" w:hAnsi="GHEA Grapalat"/>
          <w:i/>
        </w:rPr>
        <w:t xml:space="preserve"> 1</w:t>
      </w:r>
      <w:r w:rsidR="004D3F5E">
        <w:rPr>
          <w:rFonts w:ascii="GHEA Grapalat" w:hAnsi="GHEA Grapalat"/>
          <w:i/>
          <w:lang w:val="en-US"/>
        </w:rPr>
        <w:t>6</w:t>
      </w:r>
      <w:r>
        <w:rPr>
          <w:rFonts w:ascii="GHEA Grapalat" w:hAnsi="GHEA Grapalat"/>
          <w:i/>
        </w:rPr>
        <w:t>.</w:t>
      </w:r>
      <w:r w:rsidRPr="001F7081">
        <w:rPr>
          <w:rFonts w:ascii="GHEA Grapalat" w:hAnsi="GHEA Grapalat"/>
          <w:i/>
        </w:rPr>
        <w:t>02</w:t>
      </w:r>
      <w:r w:rsidRPr="00C90F08">
        <w:rPr>
          <w:rFonts w:ascii="GHEA Grapalat" w:hAnsi="GHEA Grapalat"/>
          <w:i/>
        </w:rPr>
        <w:t>.</w:t>
      </w:r>
      <w:r>
        <w:rPr>
          <w:rFonts w:ascii="GHEA Grapalat" w:hAnsi="GHEA Grapalat"/>
          <w:i/>
        </w:rPr>
        <w:t>20</w:t>
      </w:r>
      <w:r w:rsidRPr="00747A3B">
        <w:rPr>
          <w:rFonts w:ascii="GHEA Grapalat" w:hAnsi="GHEA Grapalat"/>
          <w:i/>
        </w:rPr>
        <w:t>2</w:t>
      </w:r>
      <w:r w:rsidRPr="001F7081">
        <w:rPr>
          <w:rFonts w:ascii="GHEA Grapalat" w:hAnsi="GHEA Grapalat"/>
          <w:i/>
        </w:rPr>
        <w:t>2</w:t>
      </w:r>
      <w:r w:rsidRPr="00016450">
        <w:rPr>
          <w:rFonts w:ascii="GHEA Grapalat" w:hAnsi="GHEA Grapalat"/>
          <w:i/>
        </w:rPr>
        <w:t>г.</w:t>
      </w:r>
    </w:p>
    <w:p w:rsidR="006026A5" w:rsidRPr="009044F1" w:rsidRDefault="006026A5" w:rsidP="006026A5">
      <w:pPr>
        <w:pStyle w:val="BodyText"/>
        <w:widowControl w:val="0"/>
        <w:spacing w:after="160"/>
        <w:ind w:firstLine="567"/>
        <w:jc w:val="right"/>
        <w:rPr>
          <w:rFonts w:ascii="GHEA Grapalat" w:hAnsi="GHEA Grapalat"/>
        </w:rPr>
      </w:pPr>
    </w:p>
    <w:p w:rsidR="006026A5" w:rsidRPr="003A1EBB" w:rsidRDefault="006026A5" w:rsidP="006026A5">
      <w:pPr>
        <w:pStyle w:val="BodyText"/>
        <w:widowControl w:val="0"/>
        <w:spacing w:after="160"/>
        <w:ind w:right="-7" w:firstLine="567"/>
        <w:jc w:val="center"/>
        <w:rPr>
          <w:rFonts w:ascii="GHEA Grapalat" w:hAnsi="GHEA Grapalat"/>
        </w:rPr>
      </w:pPr>
    </w:p>
    <w:p w:rsidR="006026A5" w:rsidRPr="003A1EBB" w:rsidRDefault="006026A5" w:rsidP="006026A5">
      <w:pPr>
        <w:pStyle w:val="BodyText"/>
        <w:widowControl w:val="0"/>
        <w:spacing w:after="160"/>
        <w:ind w:right="-7" w:firstLine="567"/>
        <w:jc w:val="center"/>
        <w:rPr>
          <w:rFonts w:ascii="GHEA Grapalat" w:hAnsi="GHEA Grapalat"/>
        </w:rPr>
      </w:pPr>
    </w:p>
    <w:p w:rsidR="006026A5" w:rsidRPr="002106B9" w:rsidRDefault="006026A5" w:rsidP="006026A5">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“Ергорсвет”</w:t>
      </w:r>
    </w:p>
    <w:p w:rsidR="006026A5" w:rsidRPr="00016450" w:rsidRDefault="006026A5" w:rsidP="006026A5">
      <w:pPr>
        <w:pStyle w:val="BodyText"/>
        <w:widowControl w:val="0"/>
        <w:spacing w:after="160" w:line="360" w:lineRule="auto"/>
        <w:ind w:right="-7"/>
        <w:jc w:val="center"/>
        <w:rPr>
          <w:rFonts w:ascii="GHEA Grapalat" w:hAnsi="GHEA Grapalat"/>
        </w:rPr>
      </w:pPr>
    </w:p>
    <w:p w:rsidR="006026A5" w:rsidRPr="00016450" w:rsidRDefault="006026A5" w:rsidP="006026A5">
      <w:pPr>
        <w:pStyle w:val="BodyText"/>
        <w:widowControl w:val="0"/>
        <w:spacing w:after="160" w:line="360" w:lineRule="auto"/>
        <w:ind w:right="-7"/>
        <w:jc w:val="center"/>
        <w:rPr>
          <w:rFonts w:ascii="GHEA Grapalat" w:hAnsi="GHEA Grapalat" w:cs="Sylfaen"/>
        </w:rPr>
      </w:pPr>
      <w:r>
        <w:rPr>
          <w:rFonts w:ascii="GHEA Grapalat" w:hAnsi="GHEA Grapalat"/>
        </w:rPr>
        <w:t>ПРИГЛАШЕНИ</w:t>
      </w:r>
      <w:r w:rsidRPr="00016450">
        <w:rPr>
          <w:rFonts w:ascii="GHEA Grapalat" w:hAnsi="GHEA Grapalat"/>
        </w:rPr>
        <w:t>Е</w:t>
      </w:r>
    </w:p>
    <w:p w:rsidR="006026A5" w:rsidRPr="009044F1" w:rsidRDefault="006026A5" w:rsidP="006026A5">
      <w:pPr>
        <w:pStyle w:val="BodyText"/>
        <w:widowControl w:val="0"/>
        <w:spacing w:after="160"/>
        <w:ind w:right="-7" w:firstLine="567"/>
        <w:jc w:val="center"/>
        <w:rPr>
          <w:rFonts w:ascii="GHEA Grapalat" w:hAnsi="GHEA Grapalat" w:cs="Sylfaen"/>
        </w:rPr>
      </w:pPr>
    </w:p>
    <w:p w:rsidR="006026A5" w:rsidRPr="009044F1" w:rsidRDefault="006026A5" w:rsidP="006026A5">
      <w:pPr>
        <w:pStyle w:val="BodyText"/>
        <w:widowControl w:val="0"/>
        <w:spacing w:after="160"/>
        <w:ind w:right="-7" w:firstLine="567"/>
        <w:jc w:val="center"/>
        <w:rPr>
          <w:rFonts w:ascii="GHEA Grapalat" w:hAnsi="GHEA Grapalat" w:cs="Sylfaen"/>
        </w:rPr>
      </w:pPr>
    </w:p>
    <w:p w:rsidR="006026A5" w:rsidRPr="001F7081" w:rsidRDefault="006026A5" w:rsidP="006026A5">
      <w:pPr>
        <w:pStyle w:val="BodyTextIndent"/>
        <w:widowControl w:val="0"/>
        <w:spacing w:line="240" w:lineRule="auto"/>
        <w:ind w:firstLine="567"/>
        <w:jc w:val="center"/>
        <w:rPr>
          <w:rFonts w:ascii="GHEA Grapalat" w:hAnsi="GHEA Grapalat"/>
          <w:i w:val="0"/>
          <w:sz w:val="26"/>
          <w:szCs w:val="24"/>
        </w:rPr>
      </w:pPr>
      <w:r w:rsidRPr="009F1F11">
        <w:rPr>
          <w:rFonts w:ascii="GHEA Grapalat" w:hAnsi="GHEA Grapalat"/>
          <w:i w:val="0"/>
          <w:sz w:val="26"/>
          <w:szCs w:val="24"/>
        </w:rPr>
        <w:t>НА ОТКРЫТЫЙ КОНКУРС, ОБЪЯВЛЕННЫЙ С ЦЕЛЬЮ ПРИОБРЕТЕНИЯ</w:t>
      </w:r>
    </w:p>
    <w:p w:rsidR="006026A5" w:rsidRDefault="006026A5" w:rsidP="006026A5">
      <w:pPr>
        <w:widowControl w:val="0"/>
        <w:spacing w:after="160"/>
        <w:ind w:firstLine="567"/>
        <w:jc w:val="center"/>
        <w:rPr>
          <w:rFonts w:ascii="GHEA Grapalat" w:hAnsi="GHEA Grapalat"/>
          <w:i/>
        </w:rPr>
      </w:pPr>
      <w:r w:rsidRPr="00DD0FB6">
        <w:rPr>
          <w:rFonts w:ascii="GHEA Grapalat" w:hAnsi="GHEA Grapalat"/>
          <w:b/>
          <w:spacing w:val="6"/>
        </w:rPr>
        <w:t xml:space="preserve">услуг технического надзора  по </w:t>
      </w:r>
      <w:r w:rsidRPr="004E4845">
        <w:rPr>
          <w:rFonts w:ascii="GHEA Grapalat" w:hAnsi="GHEA Grapalat"/>
          <w:b/>
          <w:spacing w:val="6"/>
        </w:rPr>
        <w:t>реконструкции автостоянки ЗАО "Ергорсвет</w:t>
      </w:r>
    </w:p>
    <w:p w:rsidR="006026A5" w:rsidRDefault="006026A5" w:rsidP="006026A5">
      <w:pPr>
        <w:widowControl w:val="0"/>
        <w:spacing w:after="160"/>
        <w:ind w:firstLine="567"/>
        <w:jc w:val="both"/>
        <w:rPr>
          <w:rFonts w:ascii="GHEA Grapalat" w:hAnsi="GHEA Grapalat"/>
          <w:i/>
        </w:rPr>
      </w:pPr>
    </w:p>
    <w:p w:rsidR="006026A5" w:rsidRDefault="006026A5" w:rsidP="006026A5">
      <w:pPr>
        <w:widowControl w:val="0"/>
        <w:spacing w:after="160"/>
        <w:ind w:firstLine="567"/>
        <w:jc w:val="both"/>
        <w:rPr>
          <w:rFonts w:ascii="GHEA Grapalat" w:hAnsi="GHEA Grapalat"/>
          <w:i/>
        </w:rPr>
      </w:pPr>
    </w:p>
    <w:p w:rsidR="006026A5" w:rsidRDefault="006026A5" w:rsidP="006026A5">
      <w:pPr>
        <w:widowControl w:val="0"/>
        <w:spacing w:after="160"/>
        <w:ind w:firstLine="567"/>
        <w:jc w:val="both"/>
        <w:rPr>
          <w:rFonts w:ascii="GHEA Grapalat" w:hAnsi="GHEA Grapalat"/>
          <w:i/>
        </w:rPr>
      </w:pPr>
    </w:p>
    <w:p w:rsidR="006026A5" w:rsidRDefault="006026A5" w:rsidP="006026A5">
      <w:pPr>
        <w:widowControl w:val="0"/>
        <w:spacing w:after="160"/>
        <w:ind w:firstLine="567"/>
        <w:jc w:val="both"/>
        <w:rPr>
          <w:rFonts w:ascii="GHEA Grapalat" w:hAnsi="GHEA Grapalat"/>
          <w:i/>
        </w:rPr>
      </w:pPr>
    </w:p>
    <w:p w:rsidR="006026A5" w:rsidRDefault="006026A5" w:rsidP="006026A5">
      <w:pPr>
        <w:widowControl w:val="0"/>
        <w:spacing w:after="160"/>
        <w:ind w:firstLine="567"/>
        <w:jc w:val="both"/>
        <w:rPr>
          <w:rFonts w:ascii="GHEA Grapalat" w:hAnsi="GHEA Grapalat"/>
          <w:i/>
        </w:rPr>
      </w:pPr>
    </w:p>
    <w:p w:rsidR="006026A5" w:rsidRDefault="006026A5" w:rsidP="006026A5">
      <w:pPr>
        <w:widowControl w:val="0"/>
        <w:spacing w:after="160"/>
        <w:ind w:firstLine="567"/>
        <w:jc w:val="both"/>
        <w:rPr>
          <w:rFonts w:ascii="GHEA Grapalat" w:hAnsi="GHEA Grapalat"/>
          <w:i/>
        </w:rPr>
      </w:pPr>
    </w:p>
    <w:p w:rsidR="006026A5" w:rsidRDefault="006026A5" w:rsidP="006026A5">
      <w:pPr>
        <w:widowControl w:val="0"/>
        <w:spacing w:after="160"/>
        <w:ind w:firstLine="567"/>
        <w:jc w:val="both"/>
        <w:rPr>
          <w:rFonts w:ascii="GHEA Grapalat" w:hAnsi="GHEA Grapalat"/>
          <w:i/>
        </w:rPr>
      </w:pPr>
    </w:p>
    <w:p w:rsidR="006026A5" w:rsidRDefault="006026A5" w:rsidP="006026A5">
      <w:pPr>
        <w:widowControl w:val="0"/>
        <w:spacing w:after="160"/>
        <w:ind w:firstLine="567"/>
        <w:jc w:val="both"/>
        <w:rPr>
          <w:rFonts w:ascii="GHEA Grapalat" w:hAnsi="GHEA Grapalat"/>
          <w:i/>
        </w:rPr>
      </w:pPr>
    </w:p>
    <w:p w:rsidR="006026A5" w:rsidRDefault="006026A5" w:rsidP="006026A5">
      <w:pPr>
        <w:widowControl w:val="0"/>
        <w:spacing w:after="160"/>
        <w:ind w:firstLine="567"/>
        <w:jc w:val="both"/>
        <w:rPr>
          <w:rFonts w:ascii="GHEA Grapalat" w:hAnsi="GHEA Grapalat"/>
          <w:i/>
        </w:rPr>
      </w:pPr>
    </w:p>
    <w:p w:rsidR="006026A5" w:rsidRDefault="006026A5" w:rsidP="006026A5">
      <w:pPr>
        <w:widowControl w:val="0"/>
        <w:spacing w:after="160"/>
        <w:ind w:firstLine="567"/>
        <w:jc w:val="both"/>
        <w:rPr>
          <w:rFonts w:ascii="GHEA Grapalat" w:hAnsi="GHEA Grapalat"/>
          <w:i/>
        </w:rPr>
      </w:pPr>
    </w:p>
    <w:p w:rsidR="006026A5" w:rsidRDefault="006026A5" w:rsidP="006026A5">
      <w:pPr>
        <w:widowControl w:val="0"/>
        <w:spacing w:after="160"/>
        <w:ind w:firstLine="567"/>
        <w:jc w:val="both"/>
        <w:rPr>
          <w:rFonts w:ascii="GHEA Grapalat" w:hAnsi="GHEA Grapalat"/>
          <w:i/>
        </w:rPr>
      </w:pPr>
    </w:p>
    <w:p w:rsidR="006026A5" w:rsidRDefault="006026A5" w:rsidP="006026A5">
      <w:pPr>
        <w:widowControl w:val="0"/>
        <w:spacing w:after="160"/>
        <w:ind w:firstLine="567"/>
        <w:jc w:val="both"/>
        <w:rPr>
          <w:rFonts w:ascii="GHEA Grapalat" w:hAnsi="GHEA Grapalat"/>
          <w:i/>
        </w:rPr>
      </w:pPr>
    </w:p>
    <w:p w:rsidR="006026A5" w:rsidRDefault="006026A5" w:rsidP="006026A5">
      <w:pPr>
        <w:widowControl w:val="0"/>
        <w:spacing w:after="160"/>
        <w:ind w:firstLine="567"/>
        <w:jc w:val="both"/>
        <w:rPr>
          <w:rFonts w:ascii="GHEA Grapalat" w:hAnsi="GHEA Grapalat"/>
          <w:i/>
        </w:rPr>
      </w:pPr>
    </w:p>
    <w:p w:rsidR="006026A5" w:rsidRDefault="006026A5" w:rsidP="006026A5">
      <w:pPr>
        <w:widowControl w:val="0"/>
        <w:spacing w:after="160"/>
        <w:ind w:firstLine="567"/>
        <w:jc w:val="both"/>
        <w:rPr>
          <w:rFonts w:ascii="GHEA Grapalat" w:hAnsi="GHEA Grapalat"/>
          <w:i/>
        </w:rPr>
      </w:pPr>
    </w:p>
    <w:p w:rsidR="006026A5" w:rsidRDefault="006026A5" w:rsidP="006026A5">
      <w:pPr>
        <w:widowControl w:val="0"/>
        <w:spacing w:after="160"/>
        <w:ind w:firstLine="567"/>
        <w:jc w:val="both"/>
        <w:rPr>
          <w:rFonts w:ascii="GHEA Grapalat" w:hAnsi="GHEA Grapalat"/>
          <w:i/>
        </w:rPr>
      </w:pPr>
    </w:p>
    <w:p w:rsidR="006026A5" w:rsidRDefault="006026A5" w:rsidP="006026A5">
      <w:pPr>
        <w:widowControl w:val="0"/>
        <w:spacing w:after="160"/>
        <w:ind w:firstLine="567"/>
        <w:jc w:val="both"/>
        <w:rPr>
          <w:rFonts w:ascii="GHEA Grapalat" w:hAnsi="GHEA Grapalat"/>
          <w:i/>
        </w:rPr>
      </w:pPr>
    </w:p>
    <w:p w:rsidR="006026A5" w:rsidRDefault="006026A5" w:rsidP="006026A5">
      <w:pPr>
        <w:widowControl w:val="0"/>
        <w:spacing w:after="160"/>
        <w:ind w:firstLine="567"/>
        <w:jc w:val="both"/>
        <w:rPr>
          <w:rFonts w:ascii="GHEA Grapalat" w:hAnsi="GHEA Grapalat"/>
          <w:i/>
        </w:rPr>
      </w:pPr>
    </w:p>
    <w:p w:rsidR="001A43A4" w:rsidRPr="009044F1" w:rsidRDefault="00096865" w:rsidP="006026A5">
      <w:pPr>
        <w:widowControl w:val="0"/>
        <w:spacing w:after="160"/>
        <w:ind w:firstLine="567"/>
        <w:jc w:val="both"/>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0C0633" w:rsidRDefault="000C0633" w:rsidP="000C0633">
      <w:pPr>
        <w:widowControl w:val="0"/>
        <w:spacing w:after="160"/>
        <w:ind w:firstLine="567"/>
        <w:jc w:val="center"/>
        <w:rPr>
          <w:rFonts w:ascii="GHEA Grapalat" w:hAnsi="GHEA Grapalat"/>
          <w:i/>
        </w:rPr>
      </w:pPr>
      <w:r w:rsidRPr="00F44480">
        <w:rPr>
          <w:rFonts w:ascii="GHEA Grapalat" w:hAnsi="GHEA Grapalat"/>
        </w:rPr>
        <w:t xml:space="preserve">ПРИОБРЕТЕНИЕ  </w:t>
      </w:r>
      <w:r w:rsidRPr="00DD0FB6">
        <w:rPr>
          <w:rFonts w:ascii="GHEA Grapalat" w:hAnsi="GHEA Grapalat"/>
          <w:b/>
          <w:spacing w:val="6"/>
        </w:rPr>
        <w:t xml:space="preserve">услуг технического надзора  по </w:t>
      </w:r>
      <w:r w:rsidRPr="004E4845">
        <w:rPr>
          <w:rFonts w:ascii="GHEA Grapalat" w:hAnsi="GHEA Grapalat"/>
          <w:b/>
          <w:spacing w:val="6"/>
        </w:rPr>
        <w:t>реконструкции автостоянки ЗАО "Ергорсвет</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0C0633">
      <w:pPr>
        <w:widowControl w:val="0"/>
        <w:spacing w:after="160"/>
        <w:jc w:val="both"/>
        <w:rPr>
          <w:rFonts w:ascii="GHEA Grapalat" w:hAnsi="GHEA Grapalat"/>
          <w:spacing w:val="-6"/>
        </w:rPr>
      </w:pPr>
      <w:r>
        <w:rPr>
          <w:rFonts w:ascii="GHEA Grapalat" w:hAnsi="GHEA Grapalat"/>
          <w:spacing w:val="-6"/>
        </w:rPr>
        <w:br w:type="page"/>
      </w: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0C0633" w:rsidRPr="006026A5">
        <w:rPr>
          <w:rFonts w:ascii="GHEA Grapalat" w:hAnsi="GHEA Grapalat"/>
          <w:sz w:val="22"/>
          <w:szCs w:val="22"/>
        </w:rPr>
        <w:t>ЕГС-BMKhTsDzB-22/1</w:t>
      </w:r>
      <w:r w:rsidR="000C0633"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0C0633" w:rsidRPr="00747A3B" w:rsidRDefault="000C0633" w:rsidP="000C0633">
      <w:pPr>
        <w:widowControl w:val="0"/>
        <w:spacing w:after="160" w:line="360" w:lineRule="auto"/>
        <w:jc w:val="center"/>
        <w:rPr>
          <w:rFonts w:ascii="GHEA Grapalat" w:hAnsi="GHEA Grapalat"/>
        </w:rPr>
      </w:pPr>
      <w:r w:rsidRPr="00016450">
        <w:rPr>
          <w:rFonts w:ascii="GHEA Grapalat" w:hAnsi="GHEA Grapalat"/>
        </w:rPr>
        <w:t xml:space="preserve">Адрес электронной почты секретаря оценочной комиссии </w:t>
      </w:r>
      <w:r w:rsidRPr="00C90F08">
        <w:rPr>
          <w:rFonts w:ascii="GHEA Grapalat" w:hAnsi="GHEA Grapalat"/>
        </w:rPr>
        <w:t xml:space="preserve">            </w:t>
      </w:r>
    </w:p>
    <w:p w:rsidR="000C0633" w:rsidRPr="00AA5BD2" w:rsidRDefault="000C0633" w:rsidP="000C0633">
      <w:pPr>
        <w:widowControl w:val="0"/>
        <w:spacing w:after="160" w:line="360" w:lineRule="auto"/>
        <w:jc w:val="center"/>
        <w:rPr>
          <w:rFonts w:ascii="GHEA Grapalat" w:hAnsi="GHEA Grapalat"/>
          <w:lang w:val="hy-AM"/>
        </w:rPr>
      </w:pPr>
      <w:r w:rsidRPr="00747A3B">
        <w:rPr>
          <w:rFonts w:ascii="GHEA Grapalat" w:hAnsi="GHEA Grapalat"/>
          <w:lang w:val="en-US"/>
        </w:rPr>
        <w:t>armen-minasyan0@rambler.ru</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0C0633" w:rsidRPr="000C0633">
        <w:t xml:space="preserve"> </w:t>
      </w:r>
      <w:r w:rsidR="000C0633" w:rsidRPr="000C0633">
        <w:rPr>
          <w:rFonts w:ascii="GHEA Grapalat" w:hAnsi="GHEA Grapalat"/>
          <w:i w:val="0"/>
          <w:sz w:val="24"/>
          <w:szCs w:val="24"/>
        </w:rPr>
        <w:t xml:space="preserve">услуг технического надзора работ по реконструкции автостоянки ЗАО "Ергорсвет" </w:t>
      </w:r>
      <w:r w:rsidRPr="009044F1">
        <w:rPr>
          <w:rFonts w:ascii="GHEA Grapalat" w:hAnsi="GHEA Grapalat"/>
          <w:i w:val="0"/>
          <w:sz w:val="24"/>
          <w:szCs w:val="24"/>
        </w:rPr>
        <w:t xml:space="preserve">" (далее — также </w:t>
      </w:r>
      <w:r w:rsidR="00E968BE">
        <w:rPr>
          <w:rFonts w:ascii="GHEA Grapalat" w:hAnsi="GHEA Grapalat"/>
          <w:i w:val="0"/>
          <w:sz w:val="24"/>
          <w:szCs w:val="24"/>
        </w:rPr>
        <w:t>услуга</w:t>
      </w:r>
      <w:r w:rsidRPr="009044F1">
        <w:rPr>
          <w:rFonts w:ascii="GHEA Grapalat" w:hAnsi="GHEA Grapalat"/>
          <w:i w:val="0"/>
          <w:sz w:val="24"/>
          <w:szCs w:val="24"/>
        </w:rPr>
        <w:t>) для нужд "</w:t>
      </w:r>
      <w:r w:rsidR="000C0633" w:rsidRPr="000C0633">
        <w:rPr>
          <w:rFonts w:ascii="GHEA Grapalat" w:hAnsi="GHEA Grapalat"/>
          <w:i w:val="0"/>
          <w:sz w:val="24"/>
          <w:szCs w:val="24"/>
        </w:rPr>
        <w:t xml:space="preserve"> </w:t>
      </w:r>
      <w:r w:rsidR="000C0633" w:rsidRPr="00F44480">
        <w:rPr>
          <w:rFonts w:ascii="GHEA Grapalat" w:hAnsi="GHEA Grapalat"/>
          <w:i w:val="0"/>
          <w:sz w:val="24"/>
          <w:szCs w:val="24"/>
        </w:rPr>
        <w:t>ЗАО "Ергорсвет"</w:t>
      </w:r>
      <w:r w:rsidR="000C0633" w:rsidRPr="000C0633">
        <w:rPr>
          <w:rFonts w:ascii="GHEA Grapalat" w:hAnsi="GHEA Grapalat"/>
          <w:i w:val="0"/>
          <w:sz w:val="24"/>
          <w:szCs w:val="24"/>
        </w:rPr>
        <w:t>,</w:t>
      </w:r>
      <w:r w:rsidR="000C0633" w:rsidRPr="001F7081">
        <w:rPr>
          <w:rFonts w:ascii="GHEA Grapalat" w:hAnsi="GHEA Grapalat"/>
          <w:i w:val="0"/>
          <w:sz w:val="24"/>
          <w:szCs w:val="24"/>
        </w:rPr>
        <w:t xml:space="preserve">  </w:t>
      </w:r>
      <w:r w:rsidRPr="009044F1">
        <w:rPr>
          <w:rFonts w:ascii="GHEA Grapalat" w:hAnsi="GHEA Grapalat"/>
          <w:i w:val="0"/>
          <w:sz w:val="24"/>
          <w:szCs w:val="24"/>
        </w:rPr>
        <w:t>которые сгруппированы в лоты "</w:t>
      </w:r>
      <w:r w:rsidR="000C0633" w:rsidRPr="000C0633">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0C0633" w:rsidRDefault="000C0633" w:rsidP="00B46D58">
            <w:pPr>
              <w:pStyle w:val="BodyTextIndent2"/>
              <w:widowControl w:val="0"/>
              <w:spacing w:after="120" w:line="240" w:lineRule="auto"/>
              <w:ind w:firstLine="0"/>
              <w:rPr>
                <w:rFonts w:ascii="GHEA Grapalat" w:hAnsi="GHEA Grapalat"/>
                <w:sz w:val="24"/>
                <w:szCs w:val="24"/>
                <w:vertAlign w:val="subscript"/>
              </w:rPr>
            </w:pPr>
            <w:r w:rsidRPr="000C0633">
              <w:rPr>
                <w:rFonts w:ascii="GHEA Grapalat" w:hAnsi="GHEA Grapalat"/>
                <w:sz w:val="24"/>
                <w:szCs w:val="24"/>
              </w:rPr>
              <w:t>Услуга технического надзора работ по реконструкции автостоянки ЗАО "Ергорсвет"</w:t>
            </w:r>
          </w:p>
        </w:tc>
      </w:tr>
    </w:tbl>
    <w:p w:rsidR="000C0633" w:rsidRDefault="000C0633" w:rsidP="000C0633">
      <w:pPr>
        <w:pStyle w:val="BodyTextIndent2"/>
        <w:widowControl w:val="0"/>
        <w:spacing w:after="160" w:line="240" w:lineRule="auto"/>
        <w:ind w:firstLine="567"/>
        <w:rPr>
          <w:rFonts w:ascii="GHEA Grapalat" w:hAnsi="GHEA Grapalat"/>
          <w:b/>
          <w:sz w:val="28"/>
          <w:szCs w:val="24"/>
        </w:rPr>
      </w:pPr>
    </w:p>
    <w:p w:rsidR="000C0633" w:rsidRPr="00AF4F8A" w:rsidRDefault="000C0633" w:rsidP="000C0633">
      <w:pPr>
        <w:pStyle w:val="BodyTextIndent2"/>
        <w:widowControl w:val="0"/>
        <w:spacing w:after="160" w:line="240" w:lineRule="auto"/>
        <w:ind w:firstLine="567"/>
        <w:rPr>
          <w:rFonts w:ascii="GHEA Grapalat" w:hAnsi="GHEA Grapalat"/>
          <w:sz w:val="24"/>
          <w:szCs w:val="24"/>
        </w:rPr>
      </w:pPr>
      <w:r w:rsidRPr="007D79C8">
        <w:rPr>
          <w:rFonts w:ascii="GHEA Grapalat" w:hAnsi="GHEA Grapalat"/>
          <w:b/>
          <w:sz w:val="28"/>
          <w:szCs w:val="24"/>
        </w:rPr>
        <w:t>Закупка осуществляется на основании части 6 статьи 15 Закона РА "О закупках"</w:t>
      </w:r>
    </w:p>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C0633" w:rsidRPr="00AA5BD2" w:rsidRDefault="000C0633" w:rsidP="000C0633">
      <w:pPr>
        <w:pStyle w:val="BodyTextIndent2"/>
        <w:widowControl w:val="0"/>
        <w:tabs>
          <w:tab w:val="left" w:pos="1134"/>
        </w:tabs>
        <w:spacing w:line="240" w:lineRule="auto"/>
        <w:ind w:firstLine="567"/>
        <w:rPr>
          <w:rFonts w:ascii="GHEA Grapalat" w:hAnsi="GHEA Grapalat"/>
          <w:sz w:val="24"/>
          <w:szCs w:val="24"/>
          <w:lang w:val="hy-AM"/>
        </w:rPr>
      </w:pPr>
      <w:r w:rsidRPr="00AA5BD2">
        <w:rPr>
          <w:rFonts w:ascii="GHEA Grapalat" w:hAnsi="GHEA Grapalat"/>
          <w:sz w:val="24"/>
          <w:szCs w:val="24"/>
          <w:lang w:val="hy-AM"/>
        </w:rPr>
        <w:t>1.2.</w:t>
      </w:r>
      <w:r w:rsidRPr="00AA5BD2">
        <w:rPr>
          <w:rFonts w:ascii="GHEA Grapalat" w:hAnsi="GHEA Grapalat"/>
          <w:sz w:val="24"/>
          <w:szCs w:val="24"/>
          <w:lang w:val="hy-AM"/>
        </w:rPr>
        <w:tab/>
      </w:r>
      <w:r w:rsidRPr="00AA5BD2">
        <w:rPr>
          <w:rFonts w:ascii="GHEA Grapalat" w:hAnsi="GHEA Grapalat"/>
          <w:sz w:val="24"/>
          <w:szCs w:val="24"/>
        </w:rPr>
        <w:t xml:space="preserve">В рамках настоящей процедуры </w:t>
      </w:r>
      <w:r>
        <w:rPr>
          <w:rFonts w:ascii="GHEA Grapalat" w:hAnsi="GHEA Grapalat"/>
          <w:sz w:val="24"/>
          <w:szCs w:val="24"/>
        </w:rPr>
        <w:t>предоплат</w:t>
      </w:r>
      <w:r>
        <w:rPr>
          <w:rFonts w:ascii="GHEA Grapalat" w:hAnsi="GHEA Grapalat"/>
          <w:sz w:val="24"/>
          <w:szCs w:val="24"/>
          <w:lang w:val="en-US"/>
        </w:rPr>
        <w:t>a</w:t>
      </w:r>
      <w:r w:rsidRPr="00C90F08">
        <w:rPr>
          <w:rFonts w:ascii="GHEA Grapalat" w:hAnsi="GHEA Grapalat"/>
          <w:sz w:val="24"/>
          <w:szCs w:val="24"/>
        </w:rPr>
        <w:t xml:space="preserve">  не</w:t>
      </w:r>
      <w:r w:rsidRPr="00C7414E">
        <w:rPr>
          <w:rFonts w:ascii="GHEA Grapalat" w:hAnsi="GHEA Grapalat"/>
          <w:sz w:val="24"/>
          <w:szCs w:val="24"/>
        </w:rPr>
        <w:t xml:space="preserve"> </w:t>
      </w:r>
      <w:r w:rsidRPr="00AA5BD2">
        <w:rPr>
          <w:rFonts w:ascii="GHEA Grapalat" w:hAnsi="GHEA Grapalat"/>
          <w:sz w:val="24"/>
          <w:szCs w:val="24"/>
        </w:rPr>
        <w:t>предоставл</w:t>
      </w:r>
      <w:r w:rsidRPr="00C90F08">
        <w:rPr>
          <w:rFonts w:ascii="GHEA Grapalat" w:hAnsi="GHEA Grapalat"/>
          <w:sz w:val="24"/>
          <w:szCs w:val="24"/>
        </w:rPr>
        <w:t>я</w:t>
      </w:r>
      <w:r w:rsidRPr="00BA62C5">
        <w:rPr>
          <w:rFonts w:ascii="GHEA Grapalat" w:hAnsi="GHEA Grapalat"/>
          <w:sz w:val="24"/>
          <w:szCs w:val="24"/>
        </w:rPr>
        <w:t>е</w:t>
      </w:r>
      <w:r w:rsidRPr="00C90F08">
        <w:rPr>
          <w:rFonts w:ascii="GHEA Grapalat" w:hAnsi="GHEA Grapalat"/>
          <w:sz w:val="24"/>
          <w:szCs w:val="24"/>
        </w:rPr>
        <w:t>ться</w:t>
      </w:r>
      <w:r w:rsidRPr="00AA5BD2">
        <w:rPr>
          <w:rFonts w:ascii="GHEA Grapalat" w:hAnsi="GHEA Grapalat"/>
          <w:sz w:val="24"/>
          <w:szCs w:val="24"/>
        </w:rPr>
        <w:t>:</w:t>
      </w:r>
    </w:p>
    <w:p w:rsidR="000C0633" w:rsidRPr="009044F1" w:rsidRDefault="000C0633" w:rsidP="000C0633">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договором.</w:t>
      </w:r>
      <w:r>
        <w:rPr>
          <w:rFonts w:ascii="GHEA Grapalat" w:hAnsi="GHEA Grapalat"/>
          <w:sz w:val="24"/>
          <w:szCs w:val="24"/>
        </w:rPr>
        <w:t xml:space="preserve"> </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BD2C67" w:rsidRPr="001115E9" w:rsidRDefault="00BD2C67" w:rsidP="00B46D58">
      <w:pPr>
        <w:widowControl w:val="0"/>
        <w:tabs>
          <w:tab w:val="left" w:pos="1134"/>
        </w:tabs>
        <w:spacing w:after="160"/>
        <w:ind w:firstLine="567"/>
        <w:jc w:val="both"/>
        <w:rPr>
          <w:rFonts w:ascii="GHEA Grapalat" w:hAnsi="GHEA Grapalat"/>
        </w:rPr>
      </w:pP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B87304" w:rsidRPr="001654E6" w:rsidRDefault="00B87304" w:rsidP="00B87304">
      <w:pPr>
        <w:shd w:val="clear" w:color="auto" w:fill="FFFFFF"/>
        <w:ind w:firstLine="375"/>
        <w:jc w:val="both"/>
        <w:rPr>
          <w:rFonts w:ascii="GHEA Grapalat" w:hAnsi="GHEA Grapalat"/>
          <w:color w:val="000000"/>
        </w:rPr>
      </w:pPr>
      <w:r w:rsidRPr="001654E6">
        <w:rPr>
          <w:rFonts w:ascii="GHEA Grapalat" w:hAnsi="GHEA Grapalat"/>
          <w:color w:val="000000"/>
        </w:rPr>
        <w:t>2.4 а) «Профессиональный опыт» квалификация участника, который наилучшим образом соответствует требованиям приглашения по критерию, оценивается как «40» баллов - лучшее предложение. По сравнению с лучшим предложением оцениваются квалификации всех остальных участников.</w:t>
      </w:r>
    </w:p>
    <w:p w:rsidR="00B87304" w:rsidRPr="001654E6" w:rsidRDefault="00B87304" w:rsidP="00B87304">
      <w:pPr>
        <w:shd w:val="clear" w:color="auto" w:fill="FFFFFF"/>
        <w:ind w:firstLine="375"/>
        <w:jc w:val="both"/>
        <w:rPr>
          <w:rFonts w:ascii="GHEA Grapalat" w:hAnsi="GHEA Grapalat"/>
          <w:color w:val="000000"/>
        </w:rPr>
      </w:pPr>
      <w:r w:rsidRPr="001654E6">
        <w:rPr>
          <w:rFonts w:ascii="GHEA Grapalat" w:hAnsi="GHEA Grapalat"/>
          <w:color w:val="000000"/>
        </w:rPr>
        <w:t>Критерий «Профессиональный опыт» оценивается следующим образом:</w:t>
      </w:r>
    </w:p>
    <w:p w:rsidR="00B87304" w:rsidRPr="001654E6" w:rsidRDefault="00B87304" w:rsidP="00B87304">
      <w:pPr>
        <w:ind w:firstLine="567"/>
        <w:jc w:val="both"/>
        <w:rPr>
          <w:rFonts w:ascii="GHEA Grapalat" w:hAnsi="GHEA Grapalat"/>
          <w:color w:val="000000"/>
        </w:rPr>
      </w:pPr>
      <w:r w:rsidRPr="001654E6">
        <w:rPr>
          <w:rFonts w:ascii="GHEA Grapalat" w:hAnsi="GHEA Grapalat"/>
          <w:color w:val="000000"/>
        </w:rPr>
        <w:t xml:space="preserve">а. Участник должен был осуществить минимум один такой договор в течение года подачи заявки и трех лет до подачи заявки. Предыдущий выполненный договор (или договоры) оценивается (или оцениваются) аналогичным образом, если объем услуг (или </w:t>
      </w:r>
      <w:r w:rsidRPr="001654E6">
        <w:rPr>
          <w:rFonts w:ascii="GHEA Grapalat" w:hAnsi="GHEA Grapalat"/>
          <w:color w:val="000000"/>
        </w:rPr>
        <w:lastRenderedPageBreak/>
        <w:t>общий объем), предоставляемых по нему (или общей сумме) в денежном выражении, не меньше, чем цена, предложенная участником закупки в соответствии с этой процедурой.</w:t>
      </w:r>
    </w:p>
    <w:p w:rsidR="00B87304" w:rsidRPr="001654E6" w:rsidRDefault="00B87304" w:rsidP="00B87304">
      <w:pPr>
        <w:ind w:firstLine="567"/>
        <w:jc w:val="both"/>
        <w:rPr>
          <w:rFonts w:ascii="GHEA Grapalat" w:hAnsi="GHEA Grapalat"/>
          <w:color w:val="000000"/>
        </w:rPr>
      </w:pPr>
      <w:r w:rsidRPr="001654E6">
        <w:rPr>
          <w:rFonts w:ascii="GHEA Grapalat" w:hAnsi="GHEA Grapalat"/>
          <w:color w:val="000000"/>
        </w:rPr>
        <w:t>При этом объем услуг, предоставляемых по меньшей мере по одному договору, не должен быть менее пятидесяти процентов от цены заявки, представленной участником данной процедуры в соответствии с этой процедурой.</w:t>
      </w:r>
    </w:p>
    <w:p w:rsidR="00B87304" w:rsidRPr="001654E6" w:rsidRDefault="00B87304" w:rsidP="00B87304">
      <w:pPr>
        <w:ind w:firstLine="567"/>
        <w:jc w:val="both"/>
        <w:rPr>
          <w:rFonts w:ascii="GHEA Grapalat" w:hAnsi="GHEA Grapalat"/>
          <w:color w:val="000000"/>
        </w:rPr>
      </w:pPr>
      <w:r w:rsidRPr="001654E6">
        <w:rPr>
          <w:rFonts w:ascii="GHEA Grapalat" w:hAnsi="GHEA Grapalat"/>
          <w:color w:val="000000"/>
        </w:rPr>
        <w:t>По смыслу данной процедуры предыдущие договоры на оказание услуг технического контроля качества строительных работ считаются аналогичными.</w:t>
      </w:r>
    </w:p>
    <w:p w:rsidR="00B87304" w:rsidRPr="001654E6" w:rsidRDefault="00B87304" w:rsidP="00B87304">
      <w:pPr>
        <w:ind w:firstLine="567"/>
        <w:jc w:val="both"/>
        <w:rPr>
          <w:rFonts w:ascii="GHEA Grapalat" w:hAnsi="GHEA Grapalat"/>
          <w:color w:val="000000"/>
        </w:rPr>
      </w:pPr>
      <w:r w:rsidRPr="001654E6">
        <w:rPr>
          <w:rFonts w:ascii="GHEA Grapalat" w:hAnsi="GHEA Grapalat"/>
          <w:color w:val="000000"/>
        </w:rPr>
        <w:t>б. для обоснования соответствия требованиям, изложенным в подпункте а) настоящего подпункта, участник должен заявкой представить копии ранее заключенного договора (договоров, соглашений), а для надлежащей оценки исполнения этого договора (договоров, соглашений) – копию акта (акт приема-передачи и т. д.), удостоверяющего исполнение договора (соглашения) в сроки, одобренного сторонами договора, или письменное подтверждение стороны, принимающей выполнение договора.</w:t>
      </w:r>
    </w:p>
    <w:p w:rsidR="00B87304" w:rsidRPr="001654E6" w:rsidRDefault="00B87304" w:rsidP="00B87304">
      <w:pPr>
        <w:ind w:firstLine="567"/>
        <w:jc w:val="both"/>
        <w:rPr>
          <w:rFonts w:ascii="GHEA Grapalat" w:hAnsi="GHEA Grapalat"/>
          <w:color w:val="000000"/>
        </w:rPr>
      </w:pPr>
      <w:r w:rsidRPr="001654E6">
        <w:rPr>
          <w:rFonts w:ascii="GHEA Grapalat" w:hAnsi="GHEA Grapalat"/>
          <w:color w:val="000000"/>
        </w:rPr>
        <w:t>б) «Рабочие ресурсы» квалификация участника, максимально отвечающего требованиям приглашения по критерию, оценивается как «30» баллов, лучшее предложение. По сравнению с лучшим предложением оцениваются квалификации всех остальных участников.</w:t>
      </w:r>
    </w:p>
    <w:p w:rsidR="00B87304" w:rsidRPr="001654E6" w:rsidRDefault="00B87304" w:rsidP="00B87304">
      <w:pPr>
        <w:ind w:firstLine="567"/>
        <w:jc w:val="both"/>
        <w:rPr>
          <w:rFonts w:ascii="GHEA Grapalat" w:hAnsi="GHEA Grapalat"/>
          <w:color w:val="000000"/>
        </w:rPr>
      </w:pPr>
      <w:r w:rsidRPr="001654E6">
        <w:rPr>
          <w:rFonts w:ascii="GHEA Grapalat" w:hAnsi="GHEA Grapalat"/>
          <w:color w:val="000000"/>
        </w:rPr>
        <w:t>Критерий «Рабочие ресурсы» оценивается следующим образом:</w:t>
      </w:r>
    </w:p>
    <w:p w:rsidR="00B87304" w:rsidRPr="001654E6" w:rsidRDefault="00B87304" w:rsidP="00B87304">
      <w:pPr>
        <w:ind w:firstLine="567"/>
        <w:jc w:val="both"/>
        <w:rPr>
          <w:rFonts w:ascii="GHEA Grapalat" w:hAnsi="GHEA Grapalat"/>
          <w:color w:val="000000"/>
        </w:rPr>
      </w:pPr>
      <w:r w:rsidRPr="001654E6">
        <w:rPr>
          <w:rFonts w:ascii="GHEA Grapalat" w:hAnsi="GHEA Grapalat"/>
          <w:color w:val="000000"/>
        </w:rPr>
        <w:t>а) в персонале должны быть вовлечены как минимум</w:t>
      </w:r>
      <w:r>
        <w:rPr>
          <w:rFonts w:ascii="GHEA Grapalat" w:hAnsi="GHEA Grapalat"/>
          <w:color w:val="000000"/>
        </w:rPr>
        <w:t xml:space="preserve"> по лотам </w:t>
      </w:r>
      <w:r w:rsidRPr="001654E6">
        <w:rPr>
          <w:rFonts w:ascii="GHEA Grapalat" w:hAnsi="GHEA Grapalat"/>
          <w:color w:val="000000"/>
        </w:rPr>
        <w:t xml:space="preserve"> </w:t>
      </w:r>
      <w:r w:rsidRPr="001E60B3">
        <w:rPr>
          <w:rFonts w:ascii="GHEA Grapalat" w:hAnsi="GHEA Grapalat"/>
          <w:color w:val="000000"/>
        </w:rPr>
        <w:t>1</w:t>
      </w:r>
      <w:r w:rsidRPr="00902174">
        <w:rPr>
          <w:rFonts w:ascii="GHEA Grapalat" w:hAnsi="GHEA Grapalat"/>
          <w:b/>
          <w:color w:val="000000"/>
        </w:rPr>
        <w:t xml:space="preserve"> инженерно-технических работника с профессиональным опытом работы не менее 3 лет</w:t>
      </w:r>
      <w:r w:rsidRPr="001654E6">
        <w:rPr>
          <w:rFonts w:ascii="GHEA Grapalat" w:hAnsi="GHEA Grapalat"/>
          <w:color w:val="000000"/>
        </w:rPr>
        <w:t>.</w:t>
      </w:r>
    </w:p>
    <w:p w:rsidR="00B87304" w:rsidRPr="001654E6" w:rsidRDefault="00B87304" w:rsidP="00B87304">
      <w:pPr>
        <w:ind w:firstLine="567"/>
        <w:jc w:val="both"/>
        <w:rPr>
          <w:rFonts w:ascii="GHEA Grapalat" w:hAnsi="GHEA Grapalat"/>
          <w:color w:val="000000"/>
        </w:rPr>
      </w:pPr>
      <w:r w:rsidRPr="001654E6">
        <w:rPr>
          <w:rFonts w:ascii="GHEA Grapalat" w:hAnsi="GHEA Grapalat"/>
          <w:color w:val="000000"/>
        </w:rPr>
        <w:t>б) участник представляет данные о персонале, предложенном для исполнения договора, в качестве обосновывающего документа по квалификационному критерию в следующей форме:</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2"/>
        <w:gridCol w:w="1998"/>
        <w:gridCol w:w="2430"/>
        <w:gridCol w:w="2093"/>
      </w:tblGrid>
      <w:tr w:rsidR="00B87304" w:rsidRPr="007F4FE1" w:rsidTr="001F2FA5">
        <w:tc>
          <w:tcPr>
            <w:tcW w:w="10031" w:type="dxa"/>
            <w:gridSpan w:val="5"/>
          </w:tcPr>
          <w:p w:rsidR="00B87304" w:rsidRPr="007F4FE1" w:rsidRDefault="00B87304" w:rsidP="001F2FA5">
            <w:pPr>
              <w:ind w:firstLine="567"/>
              <w:jc w:val="center"/>
              <w:rPr>
                <w:rFonts w:ascii="GHEA Grapalat" w:hAnsi="GHEA Grapalat" w:cs="Arial"/>
                <w:sz w:val="20"/>
                <w:szCs w:val="20"/>
              </w:rPr>
            </w:pPr>
            <w:r w:rsidRPr="007F4FE1">
              <w:rPr>
                <w:rFonts w:ascii="GHEA Grapalat" w:hAnsi="GHEA Grapalat" w:cs="Sylfaen"/>
                <w:sz w:val="20"/>
                <w:szCs w:val="20"/>
              </w:rPr>
              <w:t xml:space="preserve">Специалисты вовлеченные в основной состав </w:t>
            </w:r>
          </w:p>
        </w:tc>
      </w:tr>
      <w:tr w:rsidR="00B87304" w:rsidRPr="007F4FE1" w:rsidTr="001F2FA5">
        <w:tc>
          <w:tcPr>
            <w:tcW w:w="1728" w:type="dxa"/>
            <w:vMerge w:val="restart"/>
            <w:vAlign w:val="center"/>
          </w:tcPr>
          <w:p w:rsidR="00B87304" w:rsidRPr="007F4FE1" w:rsidRDefault="00B87304" w:rsidP="001F2FA5">
            <w:pPr>
              <w:jc w:val="center"/>
              <w:rPr>
                <w:rFonts w:ascii="GHEA Grapalat" w:hAnsi="GHEA Grapalat" w:cs="Arial"/>
                <w:sz w:val="20"/>
                <w:szCs w:val="20"/>
              </w:rPr>
            </w:pPr>
            <w:r w:rsidRPr="007F4FE1">
              <w:rPr>
                <w:rFonts w:ascii="GHEA Grapalat" w:hAnsi="GHEA Grapalat" w:cs="Sylfaen"/>
                <w:sz w:val="20"/>
                <w:szCs w:val="20"/>
              </w:rPr>
              <w:t>Имя, фамилия</w:t>
            </w:r>
          </w:p>
        </w:tc>
        <w:tc>
          <w:tcPr>
            <w:tcW w:w="1782" w:type="dxa"/>
            <w:vMerge w:val="restart"/>
            <w:vAlign w:val="center"/>
          </w:tcPr>
          <w:p w:rsidR="00B87304" w:rsidRPr="007F4FE1" w:rsidRDefault="00B87304" w:rsidP="001F2FA5">
            <w:pPr>
              <w:jc w:val="center"/>
              <w:rPr>
                <w:rFonts w:ascii="GHEA Grapalat" w:hAnsi="GHEA Grapalat" w:cs="Arial"/>
                <w:sz w:val="20"/>
                <w:szCs w:val="20"/>
              </w:rPr>
            </w:pPr>
            <w:r w:rsidRPr="007F4FE1">
              <w:rPr>
                <w:rFonts w:ascii="GHEA Grapalat" w:hAnsi="GHEA Grapalat" w:cs="Sylfaen"/>
                <w:sz w:val="20"/>
                <w:szCs w:val="20"/>
              </w:rPr>
              <w:t>квалификация</w:t>
            </w:r>
          </w:p>
        </w:tc>
        <w:tc>
          <w:tcPr>
            <w:tcW w:w="4428" w:type="dxa"/>
            <w:gridSpan w:val="2"/>
          </w:tcPr>
          <w:p w:rsidR="00B87304" w:rsidRPr="007F4FE1" w:rsidRDefault="00B87304" w:rsidP="001F2FA5">
            <w:pPr>
              <w:ind w:firstLine="567"/>
              <w:jc w:val="both"/>
              <w:rPr>
                <w:rFonts w:ascii="GHEA Grapalat" w:hAnsi="GHEA Grapalat" w:cs="Arial"/>
                <w:sz w:val="20"/>
                <w:szCs w:val="20"/>
              </w:rPr>
            </w:pPr>
            <w:r w:rsidRPr="007F4FE1">
              <w:rPr>
                <w:rFonts w:ascii="GHEA Grapalat" w:hAnsi="GHEA Grapalat" w:cs="Sylfaen"/>
                <w:sz w:val="20"/>
                <w:szCs w:val="20"/>
              </w:rPr>
              <w:t>Опыт работы</w:t>
            </w:r>
          </w:p>
        </w:tc>
        <w:tc>
          <w:tcPr>
            <w:tcW w:w="2093" w:type="dxa"/>
            <w:vMerge w:val="restart"/>
          </w:tcPr>
          <w:p w:rsidR="00B87304" w:rsidRPr="007F4FE1" w:rsidRDefault="00B87304" w:rsidP="001F2FA5">
            <w:pPr>
              <w:jc w:val="center"/>
              <w:rPr>
                <w:rFonts w:ascii="GHEA Grapalat" w:hAnsi="GHEA Grapalat" w:cs="Arial"/>
                <w:sz w:val="20"/>
                <w:szCs w:val="20"/>
              </w:rPr>
            </w:pPr>
            <w:r w:rsidRPr="007F4FE1">
              <w:rPr>
                <w:rFonts w:ascii="GHEA Grapalat" w:hAnsi="GHEA Grapalat" w:cs="Sylfaen"/>
                <w:sz w:val="20"/>
                <w:szCs w:val="20"/>
              </w:rPr>
              <w:t>Наименование работодателя</w:t>
            </w:r>
          </w:p>
        </w:tc>
      </w:tr>
      <w:tr w:rsidR="00B87304" w:rsidRPr="007F4FE1" w:rsidTr="001F2FA5">
        <w:tc>
          <w:tcPr>
            <w:tcW w:w="1728" w:type="dxa"/>
            <w:vMerge/>
          </w:tcPr>
          <w:p w:rsidR="00B87304" w:rsidRPr="007F4FE1" w:rsidRDefault="00B87304" w:rsidP="001F2FA5">
            <w:pPr>
              <w:ind w:firstLine="567"/>
              <w:jc w:val="both"/>
              <w:rPr>
                <w:rFonts w:ascii="GHEA Grapalat" w:hAnsi="GHEA Grapalat" w:cs="Arial Armenian"/>
                <w:sz w:val="20"/>
                <w:szCs w:val="20"/>
              </w:rPr>
            </w:pPr>
          </w:p>
        </w:tc>
        <w:tc>
          <w:tcPr>
            <w:tcW w:w="1782" w:type="dxa"/>
            <w:vMerge/>
          </w:tcPr>
          <w:p w:rsidR="00B87304" w:rsidRPr="007F4FE1" w:rsidRDefault="00B87304" w:rsidP="001F2FA5">
            <w:pPr>
              <w:ind w:firstLine="567"/>
              <w:jc w:val="both"/>
              <w:rPr>
                <w:rFonts w:ascii="GHEA Grapalat" w:hAnsi="GHEA Grapalat" w:cs="Arial Armenian"/>
                <w:sz w:val="20"/>
                <w:szCs w:val="20"/>
              </w:rPr>
            </w:pPr>
          </w:p>
        </w:tc>
        <w:tc>
          <w:tcPr>
            <w:tcW w:w="1998" w:type="dxa"/>
          </w:tcPr>
          <w:p w:rsidR="00B87304" w:rsidRPr="007F4FE1" w:rsidRDefault="00B87304" w:rsidP="001F2FA5">
            <w:pPr>
              <w:jc w:val="center"/>
              <w:rPr>
                <w:rFonts w:ascii="GHEA Grapalat" w:hAnsi="GHEA Grapalat" w:cs="Arial"/>
                <w:sz w:val="20"/>
                <w:szCs w:val="20"/>
              </w:rPr>
            </w:pPr>
            <w:r w:rsidRPr="007F4FE1">
              <w:rPr>
                <w:rFonts w:ascii="GHEA Grapalat" w:hAnsi="GHEA Grapalat" w:cs="Sylfaen"/>
                <w:sz w:val="20"/>
                <w:szCs w:val="20"/>
              </w:rPr>
              <w:t>период</w:t>
            </w:r>
          </w:p>
        </w:tc>
        <w:tc>
          <w:tcPr>
            <w:tcW w:w="2430" w:type="dxa"/>
            <w:vAlign w:val="center"/>
          </w:tcPr>
          <w:p w:rsidR="00B87304" w:rsidRPr="007F4FE1" w:rsidRDefault="00B87304" w:rsidP="001F2FA5">
            <w:pPr>
              <w:jc w:val="center"/>
              <w:rPr>
                <w:rFonts w:ascii="GHEA Grapalat" w:hAnsi="GHEA Grapalat" w:cs="Arial"/>
                <w:sz w:val="20"/>
                <w:szCs w:val="20"/>
              </w:rPr>
            </w:pPr>
            <w:r w:rsidRPr="007F4FE1">
              <w:rPr>
                <w:rFonts w:ascii="GHEA Grapalat" w:hAnsi="GHEA Grapalat" w:cs="Sylfaen"/>
                <w:sz w:val="20"/>
                <w:szCs w:val="20"/>
              </w:rPr>
              <w:t>сфера деятельности и проделанная работа</w:t>
            </w:r>
          </w:p>
        </w:tc>
        <w:tc>
          <w:tcPr>
            <w:tcW w:w="2093" w:type="dxa"/>
            <w:vMerge/>
          </w:tcPr>
          <w:p w:rsidR="00B87304" w:rsidRPr="007F4FE1" w:rsidRDefault="00B87304" w:rsidP="001F2FA5">
            <w:pPr>
              <w:ind w:firstLine="567"/>
              <w:jc w:val="both"/>
              <w:rPr>
                <w:rFonts w:ascii="GHEA Grapalat" w:hAnsi="GHEA Grapalat" w:cs="Arial Armenian"/>
                <w:sz w:val="20"/>
                <w:szCs w:val="20"/>
              </w:rPr>
            </w:pPr>
          </w:p>
        </w:tc>
      </w:tr>
      <w:tr w:rsidR="00B87304" w:rsidRPr="007F4FE1" w:rsidTr="001F2FA5">
        <w:tc>
          <w:tcPr>
            <w:tcW w:w="1728" w:type="dxa"/>
          </w:tcPr>
          <w:p w:rsidR="00B87304" w:rsidRPr="007F4FE1" w:rsidRDefault="00B87304" w:rsidP="001F2FA5">
            <w:pPr>
              <w:ind w:firstLine="567"/>
              <w:rPr>
                <w:rFonts w:ascii="GHEA Grapalat" w:hAnsi="GHEA Grapalat" w:cs="Arial Armenian"/>
                <w:sz w:val="20"/>
                <w:szCs w:val="20"/>
              </w:rPr>
            </w:pPr>
            <w:r w:rsidRPr="007F4FE1">
              <w:rPr>
                <w:rFonts w:ascii="GHEA Grapalat" w:hAnsi="GHEA Grapalat" w:cs="Arial Armenian"/>
                <w:sz w:val="20"/>
                <w:szCs w:val="20"/>
              </w:rPr>
              <w:t>1</w:t>
            </w:r>
          </w:p>
        </w:tc>
        <w:tc>
          <w:tcPr>
            <w:tcW w:w="1782" w:type="dxa"/>
          </w:tcPr>
          <w:p w:rsidR="00B87304" w:rsidRPr="007F4FE1" w:rsidRDefault="00B87304" w:rsidP="001F2FA5">
            <w:pPr>
              <w:ind w:firstLine="567"/>
              <w:rPr>
                <w:rFonts w:ascii="GHEA Grapalat" w:hAnsi="GHEA Grapalat" w:cs="Arial Armenian"/>
                <w:sz w:val="20"/>
                <w:szCs w:val="20"/>
              </w:rPr>
            </w:pPr>
            <w:r w:rsidRPr="007F4FE1">
              <w:rPr>
                <w:rFonts w:ascii="GHEA Grapalat" w:hAnsi="GHEA Grapalat" w:cs="Arial Armenian"/>
                <w:sz w:val="20"/>
                <w:szCs w:val="20"/>
              </w:rPr>
              <w:t>2</w:t>
            </w:r>
          </w:p>
        </w:tc>
        <w:tc>
          <w:tcPr>
            <w:tcW w:w="1998" w:type="dxa"/>
          </w:tcPr>
          <w:p w:rsidR="00B87304" w:rsidRPr="007F4FE1" w:rsidRDefault="00B87304" w:rsidP="001F2FA5">
            <w:pPr>
              <w:ind w:firstLine="567"/>
              <w:rPr>
                <w:rFonts w:ascii="GHEA Grapalat" w:hAnsi="GHEA Grapalat" w:cs="Arial Armenian"/>
                <w:sz w:val="20"/>
                <w:szCs w:val="20"/>
              </w:rPr>
            </w:pPr>
            <w:r w:rsidRPr="007F4FE1">
              <w:rPr>
                <w:rFonts w:ascii="GHEA Grapalat" w:hAnsi="GHEA Grapalat" w:cs="Arial Armenian"/>
                <w:sz w:val="20"/>
                <w:szCs w:val="20"/>
              </w:rPr>
              <w:t>3</w:t>
            </w:r>
          </w:p>
        </w:tc>
        <w:tc>
          <w:tcPr>
            <w:tcW w:w="2430" w:type="dxa"/>
          </w:tcPr>
          <w:p w:rsidR="00B87304" w:rsidRPr="007F4FE1" w:rsidRDefault="00B87304" w:rsidP="001F2FA5">
            <w:pPr>
              <w:ind w:firstLine="567"/>
              <w:rPr>
                <w:rFonts w:ascii="GHEA Grapalat" w:hAnsi="GHEA Grapalat" w:cs="Arial Armenian"/>
                <w:sz w:val="20"/>
                <w:szCs w:val="20"/>
              </w:rPr>
            </w:pPr>
            <w:r w:rsidRPr="007F4FE1">
              <w:rPr>
                <w:rFonts w:ascii="GHEA Grapalat" w:hAnsi="GHEA Grapalat" w:cs="Arial Armenian"/>
                <w:sz w:val="20"/>
                <w:szCs w:val="20"/>
              </w:rPr>
              <w:t>4</w:t>
            </w:r>
          </w:p>
        </w:tc>
        <w:tc>
          <w:tcPr>
            <w:tcW w:w="2093" w:type="dxa"/>
          </w:tcPr>
          <w:p w:rsidR="00B87304" w:rsidRPr="007F4FE1" w:rsidRDefault="00B87304" w:rsidP="001F2FA5">
            <w:pPr>
              <w:ind w:firstLine="567"/>
              <w:rPr>
                <w:rFonts w:ascii="GHEA Grapalat" w:hAnsi="GHEA Grapalat" w:cs="Arial Armenian"/>
                <w:sz w:val="20"/>
                <w:szCs w:val="20"/>
              </w:rPr>
            </w:pPr>
            <w:r w:rsidRPr="007F4FE1">
              <w:rPr>
                <w:rFonts w:ascii="GHEA Grapalat" w:hAnsi="GHEA Grapalat" w:cs="Arial Armenian"/>
                <w:sz w:val="20"/>
                <w:szCs w:val="20"/>
              </w:rPr>
              <w:t>5</w:t>
            </w:r>
          </w:p>
        </w:tc>
      </w:tr>
      <w:tr w:rsidR="00B87304" w:rsidRPr="007F4FE1" w:rsidTr="001F2FA5">
        <w:tc>
          <w:tcPr>
            <w:tcW w:w="1728" w:type="dxa"/>
          </w:tcPr>
          <w:p w:rsidR="00B87304" w:rsidRPr="007F4FE1" w:rsidRDefault="00B87304" w:rsidP="001F2FA5">
            <w:pPr>
              <w:ind w:firstLine="567"/>
              <w:jc w:val="both"/>
              <w:rPr>
                <w:rFonts w:ascii="GHEA Grapalat" w:hAnsi="GHEA Grapalat" w:cs="Arial Armenian"/>
                <w:sz w:val="20"/>
                <w:szCs w:val="20"/>
              </w:rPr>
            </w:pPr>
            <w:r w:rsidRPr="007F4FE1">
              <w:rPr>
                <w:rFonts w:ascii="GHEA Grapalat" w:hAnsi="GHEA Grapalat" w:cs="Arial Armenian"/>
                <w:sz w:val="20"/>
                <w:szCs w:val="20"/>
              </w:rPr>
              <w:t>1.</w:t>
            </w:r>
          </w:p>
        </w:tc>
        <w:tc>
          <w:tcPr>
            <w:tcW w:w="1782" w:type="dxa"/>
          </w:tcPr>
          <w:p w:rsidR="00B87304" w:rsidRPr="007F4FE1" w:rsidRDefault="00B87304" w:rsidP="001F2FA5">
            <w:pPr>
              <w:ind w:firstLine="567"/>
              <w:jc w:val="both"/>
              <w:rPr>
                <w:rFonts w:ascii="GHEA Grapalat" w:hAnsi="GHEA Grapalat" w:cs="Arial Armenian"/>
                <w:sz w:val="20"/>
                <w:szCs w:val="20"/>
              </w:rPr>
            </w:pPr>
          </w:p>
        </w:tc>
        <w:tc>
          <w:tcPr>
            <w:tcW w:w="1998" w:type="dxa"/>
          </w:tcPr>
          <w:p w:rsidR="00B87304" w:rsidRPr="007F4FE1" w:rsidRDefault="00B87304" w:rsidP="001F2FA5">
            <w:pPr>
              <w:ind w:firstLine="567"/>
              <w:jc w:val="both"/>
              <w:rPr>
                <w:rFonts w:ascii="GHEA Grapalat" w:hAnsi="GHEA Grapalat" w:cs="Arial Armenian"/>
                <w:sz w:val="20"/>
                <w:szCs w:val="20"/>
              </w:rPr>
            </w:pPr>
          </w:p>
        </w:tc>
        <w:tc>
          <w:tcPr>
            <w:tcW w:w="2430" w:type="dxa"/>
          </w:tcPr>
          <w:p w:rsidR="00B87304" w:rsidRPr="007F4FE1" w:rsidRDefault="00B87304" w:rsidP="001F2FA5">
            <w:pPr>
              <w:ind w:firstLine="567"/>
              <w:jc w:val="both"/>
              <w:rPr>
                <w:rFonts w:ascii="GHEA Grapalat" w:hAnsi="GHEA Grapalat" w:cs="Arial Armenian"/>
                <w:sz w:val="20"/>
                <w:szCs w:val="20"/>
              </w:rPr>
            </w:pPr>
          </w:p>
        </w:tc>
        <w:tc>
          <w:tcPr>
            <w:tcW w:w="2093" w:type="dxa"/>
          </w:tcPr>
          <w:p w:rsidR="00B87304" w:rsidRPr="007F4FE1" w:rsidRDefault="00B87304" w:rsidP="001F2FA5">
            <w:pPr>
              <w:ind w:firstLine="567"/>
              <w:jc w:val="both"/>
              <w:rPr>
                <w:rFonts w:ascii="GHEA Grapalat" w:hAnsi="GHEA Grapalat" w:cs="Arial Armenian"/>
                <w:sz w:val="20"/>
                <w:szCs w:val="20"/>
              </w:rPr>
            </w:pPr>
          </w:p>
        </w:tc>
      </w:tr>
      <w:tr w:rsidR="00B87304" w:rsidRPr="007F4FE1" w:rsidTr="001F2FA5">
        <w:tc>
          <w:tcPr>
            <w:tcW w:w="1728" w:type="dxa"/>
          </w:tcPr>
          <w:p w:rsidR="00B87304" w:rsidRPr="007F4FE1" w:rsidRDefault="00B87304" w:rsidP="001F2FA5">
            <w:pPr>
              <w:ind w:firstLine="567"/>
              <w:jc w:val="both"/>
              <w:rPr>
                <w:rFonts w:ascii="GHEA Grapalat" w:hAnsi="GHEA Grapalat" w:cs="Arial Armenian"/>
                <w:sz w:val="20"/>
                <w:szCs w:val="20"/>
              </w:rPr>
            </w:pPr>
            <w:r w:rsidRPr="007F4FE1">
              <w:rPr>
                <w:rFonts w:ascii="GHEA Grapalat" w:hAnsi="GHEA Grapalat" w:cs="Arial Armenian"/>
                <w:sz w:val="20"/>
                <w:szCs w:val="20"/>
              </w:rPr>
              <w:t>2.</w:t>
            </w:r>
          </w:p>
        </w:tc>
        <w:tc>
          <w:tcPr>
            <w:tcW w:w="1782" w:type="dxa"/>
          </w:tcPr>
          <w:p w:rsidR="00B87304" w:rsidRPr="007F4FE1" w:rsidRDefault="00B87304" w:rsidP="001F2FA5">
            <w:pPr>
              <w:ind w:firstLine="567"/>
              <w:jc w:val="both"/>
              <w:rPr>
                <w:rFonts w:ascii="GHEA Grapalat" w:hAnsi="GHEA Grapalat" w:cs="Arial Armenian"/>
                <w:sz w:val="20"/>
                <w:szCs w:val="20"/>
              </w:rPr>
            </w:pPr>
          </w:p>
        </w:tc>
        <w:tc>
          <w:tcPr>
            <w:tcW w:w="1998" w:type="dxa"/>
          </w:tcPr>
          <w:p w:rsidR="00B87304" w:rsidRPr="007F4FE1" w:rsidRDefault="00B87304" w:rsidP="001F2FA5">
            <w:pPr>
              <w:ind w:firstLine="567"/>
              <w:jc w:val="both"/>
              <w:rPr>
                <w:rFonts w:ascii="GHEA Grapalat" w:hAnsi="GHEA Grapalat" w:cs="Arial Armenian"/>
                <w:sz w:val="20"/>
                <w:szCs w:val="20"/>
              </w:rPr>
            </w:pPr>
          </w:p>
        </w:tc>
        <w:tc>
          <w:tcPr>
            <w:tcW w:w="2430" w:type="dxa"/>
          </w:tcPr>
          <w:p w:rsidR="00B87304" w:rsidRPr="007F4FE1" w:rsidRDefault="00B87304" w:rsidP="001F2FA5">
            <w:pPr>
              <w:ind w:firstLine="567"/>
              <w:jc w:val="both"/>
              <w:rPr>
                <w:rFonts w:ascii="GHEA Grapalat" w:hAnsi="GHEA Grapalat" w:cs="Arial Armenian"/>
                <w:sz w:val="20"/>
                <w:szCs w:val="20"/>
              </w:rPr>
            </w:pPr>
          </w:p>
        </w:tc>
        <w:tc>
          <w:tcPr>
            <w:tcW w:w="2093" w:type="dxa"/>
          </w:tcPr>
          <w:p w:rsidR="00B87304" w:rsidRPr="007F4FE1" w:rsidRDefault="00B87304" w:rsidP="001F2FA5">
            <w:pPr>
              <w:ind w:firstLine="567"/>
              <w:jc w:val="both"/>
              <w:rPr>
                <w:rFonts w:ascii="GHEA Grapalat" w:hAnsi="GHEA Grapalat" w:cs="Arial Armenian"/>
                <w:sz w:val="20"/>
                <w:szCs w:val="20"/>
              </w:rPr>
            </w:pPr>
          </w:p>
        </w:tc>
      </w:tr>
      <w:tr w:rsidR="00B87304" w:rsidRPr="007F4FE1" w:rsidTr="001F2FA5">
        <w:tc>
          <w:tcPr>
            <w:tcW w:w="1728" w:type="dxa"/>
          </w:tcPr>
          <w:p w:rsidR="00B87304" w:rsidRPr="007F4FE1" w:rsidRDefault="00B87304" w:rsidP="001F2FA5">
            <w:pPr>
              <w:ind w:firstLine="567"/>
              <w:jc w:val="both"/>
              <w:rPr>
                <w:rFonts w:ascii="GHEA Grapalat" w:hAnsi="GHEA Grapalat" w:cs="Arial Armenian"/>
                <w:sz w:val="20"/>
                <w:szCs w:val="20"/>
              </w:rPr>
            </w:pPr>
            <w:r w:rsidRPr="007F4FE1">
              <w:rPr>
                <w:rFonts w:ascii="GHEA Grapalat" w:hAnsi="GHEA Grapalat" w:cs="Arial Armenian"/>
                <w:sz w:val="20"/>
                <w:szCs w:val="20"/>
              </w:rPr>
              <w:t>..</w:t>
            </w:r>
          </w:p>
        </w:tc>
        <w:tc>
          <w:tcPr>
            <w:tcW w:w="1782" w:type="dxa"/>
          </w:tcPr>
          <w:p w:rsidR="00B87304" w:rsidRPr="007F4FE1" w:rsidRDefault="00B87304" w:rsidP="001F2FA5">
            <w:pPr>
              <w:ind w:firstLine="567"/>
              <w:jc w:val="both"/>
              <w:rPr>
                <w:rFonts w:ascii="GHEA Grapalat" w:hAnsi="GHEA Grapalat" w:cs="Arial Armenian"/>
                <w:sz w:val="20"/>
                <w:szCs w:val="20"/>
              </w:rPr>
            </w:pPr>
          </w:p>
        </w:tc>
        <w:tc>
          <w:tcPr>
            <w:tcW w:w="1998" w:type="dxa"/>
          </w:tcPr>
          <w:p w:rsidR="00B87304" w:rsidRPr="007F4FE1" w:rsidRDefault="00B87304" w:rsidP="001F2FA5">
            <w:pPr>
              <w:ind w:firstLine="567"/>
              <w:jc w:val="both"/>
              <w:rPr>
                <w:rFonts w:ascii="GHEA Grapalat" w:hAnsi="GHEA Grapalat" w:cs="Arial Armenian"/>
                <w:sz w:val="20"/>
                <w:szCs w:val="20"/>
              </w:rPr>
            </w:pPr>
          </w:p>
        </w:tc>
        <w:tc>
          <w:tcPr>
            <w:tcW w:w="2430" w:type="dxa"/>
          </w:tcPr>
          <w:p w:rsidR="00B87304" w:rsidRPr="007F4FE1" w:rsidRDefault="00B87304" w:rsidP="001F2FA5">
            <w:pPr>
              <w:ind w:firstLine="567"/>
              <w:jc w:val="both"/>
              <w:rPr>
                <w:rFonts w:ascii="GHEA Grapalat" w:hAnsi="GHEA Grapalat" w:cs="Arial Armenian"/>
                <w:sz w:val="20"/>
                <w:szCs w:val="20"/>
              </w:rPr>
            </w:pPr>
          </w:p>
        </w:tc>
        <w:tc>
          <w:tcPr>
            <w:tcW w:w="2093" w:type="dxa"/>
          </w:tcPr>
          <w:p w:rsidR="00B87304" w:rsidRPr="007F4FE1" w:rsidRDefault="00B87304" w:rsidP="001F2FA5">
            <w:pPr>
              <w:ind w:firstLine="567"/>
              <w:jc w:val="both"/>
              <w:rPr>
                <w:rFonts w:ascii="GHEA Grapalat" w:hAnsi="GHEA Grapalat" w:cs="Arial Armenian"/>
                <w:sz w:val="20"/>
                <w:szCs w:val="20"/>
              </w:rPr>
            </w:pPr>
          </w:p>
        </w:tc>
      </w:tr>
    </w:tbl>
    <w:p w:rsidR="00B87304" w:rsidRPr="007F4FE1" w:rsidRDefault="00B87304" w:rsidP="00B87304">
      <w:pPr>
        <w:ind w:firstLine="567"/>
        <w:jc w:val="both"/>
        <w:rPr>
          <w:rFonts w:ascii="GHEA Grapalat" w:hAnsi="GHEA Grapalat" w:cs="Sylfaen"/>
          <w:sz w:val="20"/>
          <w:szCs w:val="20"/>
        </w:rPr>
      </w:pPr>
    </w:p>
    <w:p w:rsidR="00B87304" w:rsidRPr="00DE304E" w:rsidRDefault="00B87304" w:rsidP="00B87304">
      <w:pPr>
        <w:ind w:firstLine="567"/>
        <w:jc w:val="both"/>
        <w:rPr>
          <w:rFonts w:ascii="GHEA Grapalat" w:hAnsi="GHEA Grapalat"/>
          <w:color w:val="000000"/>
        </w:rPr>
      </w:pPr>
      <w:r w:rsidRPr="00DE304E">
        <w:rPr>
          <w:rFonts w:ascii="GHEA Grapalat" w:hAnsi="GHEA Grapalat"/>
          <w:color w:val="000000"/>
        </w:rPr>
        <w:t>При этом, для обоснования наличия трудовых ресурсов Участник представляет письменные соглашения, утвержденные специалистами, задействованными в предлагаемом штате: копии участия o вовлечении последнего в выполняемой работе, а также копии паспортов специалистов и квалификационных документов (диплом, справка, сертификат и т. Д.).</w:t>
      </w:r>
    </w:p>
    <w:p w:rsidR="00B87304" w:rsidRPr="00DE304E" w:rsidRDefault="00B87304" w:rsidP="00B87304">
      <w:pPr>
        <w:ind w:firstLine="567"/>
        <w:jc w:val="both"/>
        <w:rPr>
          <w:rFonts w:ascii="GHEA Grapalat" w:hAnsi="GHEA Grapalat"/>
          <w:color w:val="000000"/>
        </w:rPr>
      </w:pPr>
      <w:r w:rsidRPr="00DE304E">
        <w:rPr>
          <w:rFonts w:ascii="GHEA Grapalat" w:hAnsi="GHEA Grapalat"/>
          <w:color w:val="000000"/>
        </w:rPr>
        <w:t>Критерии оценки заявки:</w:t>
      </w:r>
    </w:p>
    <w:tbl>
      <w:tblPr>
        <w:tblW w:w="8632"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184"/>
        <w:gridCol w:w="3448"/>
      </w:tblGrid>
      <w:tr w:rsidR="00B87304" w:rsidRPr="007F4FE1" w:rsidTr="001F2FA5">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B87304" w:rsidRPr="007F4FE1" w:rsidRDefault="00B87304" w:rsidP="001F2FA5">
            <w:pPr>
              <w:spacing w:before="100" w:beforeAutospacing="1" w:after="100" w:afterAutospacing="1"/>
              <w:jc w:val="center"/>
              <w:rPr>
                <w:rFonts w:ascii="GHEA Grapalat" w:hAnsi="GHEA Grapalat"/>
                <w:sz w:val="20"/>
                <w:szCs w:val="20"/>
              </w:rPr>
            </w:pPr>
            <w:r w:rsidRPr="007F4FE1">
              <w:rPr>
                <w:rFonts w:ascii="GHEA Grapalat" w:hAnsi="GHEA Grapalat"/>
                <w:sz w:val="20"/>
                <w:szCs w:val="20"/>
              </w:rPr>
              <w:t>Критерии оценки</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B87304" w:rsidRPr="007F4FE1" w:rsidRDefault="00B87304" w:rsidP="001F2FA5">
            <w:pPr>
              <w:spacing w:before="100" w:beforeAutospacing="1" w:after="100" w:afterAutospacing="1"/>
              <w:jc w:val="center"/>
              <w:rPr>
                <w:rFonts w:ascii="GHEA Grapalat" w:hAnsi="GHEA Grapalat"/>
                <w:sz w:val="20"/>
                <w:szCs w:val="20"/>
              </w:rPr>
            </w:pPr>
            <w:r w:rsidRPr="007F4FE1">
              <w:rPr>
                <w:rFonts w:ascii="GHEA Grapalat" w:hAnsi="GHEA Grapalat"/>
                <w:sz w:val="20"/>
                <w:szCs w:val="20"/>
              </w:rPr>
              <w:t>Максимальный бал</w:t>
            </w:r>
          </w:p>
        </w:tc>
      </w:tr>
      <w:tr w:rsidR="00B87304" w:rsidRPr="007F4FE1" w:rsidTr="001F2FA5">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B87304" w:rsidRPr="007F4FE1" w:rsidRDefault="00B87304" w:rsidP="001F2FA5">
            <w:pPr>
              <w:spacing w:before="100" w:beforeAutospacing="1" w:after="100" w:afterAutospacing="1"/>
              <w:jc w:val="center"/>
              <w:rPr>
                <w:rFonts w:ascii="GHEA Grapalat" w:hAnsi="GHEA Grapalat"/>
                <w:sz w:val="20"/>
                <w:szCs w:val="20"/>
              </w:rPr>
            </w:pPr>
            <w:r w:rsidRPr="007F4FE1">
              <w:rPr>
                <w:rFonts w:ascii="GHEA Grapalat" w:hAnsi="GHEA Grapalat"/>
                <w:sz w:val="20"/>
                <w:szCs w:val="20"/>
              </w:rPr>
              <w:t>1</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B87304" w:rsidRPr="007F4FE1" w:rsidRDefault="00B87304" w:rsidP="001F2FA5">
            <w:pPr>
              <w:spacing w:before="100" w:beforeAutospacing="1" w:after="100" w:afterAutospacing="1"/>
              <w:jc w:val="center"/>
              <w:rPr>
                <w:rFonts w:ascii="GHEA Grapalat" w:hAnsi="GHEA Grapalat"/>
                <w:sz w:val="20"/>
                <w:szCs w:val="20"/>
                <w:lang w:val="hy-AM"/>
              </w:rPr>
            </w:pPr>
            <w:r w:rsidRPr="007F4FE1">
              <w:rPr>
                <w:rFonts w:ascii="GHEA Grapalat" w:hAnsi="GHEA Grapalat"/>
                <w:sz w:val="20"/>
                <w:szCs w:val="20"/>
                <w:lang w:val="hy-AM"/>
              </w:rPr>
              <w:t>2</w:t>
            </w:r>
          </w:p>
        </w:tc>
      </w:tr>
      <w:tr w:rsidR="00B87304" w:rsidRPr="007F4FE1" w:rsidTr="001F2FA5">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rsidR="00B87304" w:rsidRPr="007F4FE1" w:rsidRDefault="00B87304" w:rsidP="001F2FA5">
            <w:pPr>
              <w:spacing w:before="100" w:beforeAutospacing="1" w:after="100" w:afterAutospacing="1"/>
              <w:jc w:val="center"/>
              <w:rPr>
                <w:rFonts w:ascii="GHEA Grapalat" w:hAnsi="GHEA Grapalat"/>
                <w:sz w:val="20"/>
                <w:szCs w:val="20"/>
              </w:rPr>
            </w:pPr>
            <w:r w:rsidRPr="007F4FE1">
              <w:rPr>
                <w:rFonts w:ascii="GHEA Grapalat" w:hAnsi="GHEA Grapalat"/>
                <w:sz w:val="20"/>
                <w:szCs w:val="20"/>
              </w:rPr>
              <w:t>Профессиональный опыт</w:t>
            </w:r>
          </w:p>
        </w:tc>
        <w:tc>
          <w:tcPr>
            <w:tcW w:w="3448" w:type="dxa"/>
            <w:tcBorders>
              <w:top w:val="outset" w:sz="6" w:space="0" w:color="auto"/>
              <w:left w:val="outset" w:sz="6" w:space="0" w:color="auto"/>
              <w:bottom w:val="outset" w:sz="6" w:space="0" w:color="auto"/>
              <w:right w:val="outset" w:sz="6" w:space="0" w:color="auto"/>
            </w:tcBorders>
            <w:shd w:val="clear" w:color="auto" w:fill="FFFFFF"/>
            <w:vAlign w:val="center"/>
          </w:tcPr>
          <w:p w:rsidR="00B87304" w:rsidRPr="007F4FE1" w:rsidRDefault="00B87304" w:rsidP="001F2FA5">
            <w:pPr>
              <w:spacing w:before="100" w:beforeAutospacing="1" w:after="100" w:afterAutospacing="1"/>
              <w:jc w:val="center"/>
              <w:rPr>
                <w:rFonts w:ascii="GHEA Grapalat" w:hAnsi="GHEA Grapalat"/>
                <w:sz w:val="20"/>
                <w:szCs w:val="20"/>
                <w:lang w:val="hy-AM"/>
              </w:rPr>
            </w:pPr>
            <w:r w:rsidRPr="007F4FE1">
              <w:rPr>
                <w:rFonts w:ascii="GHEA Grapalat" w:hAnsi="GHEA Grapalat"/>
                <w:sz w:val="20"/>
                <w:szCs w:val="20"/>
                <w:lang w:val="hy-AM"/>
              </w:rPr>
              <w:t>40</w:t>
            </w:r>
          </w:p>
        </w:tc>
      </w:tr>
      <w:tr w:rsidR="00B87304" w:rsidRPr="007F4FE1" w:rsidTr="001F2FA5">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rsidR="00B87304" w:rsidRPr="007F4FE1" w:rsidRDefault="00B87304" w:rsidP="001F2FA5">
            <w:pPr>
              <w:spacing w:before="100" w:beforeAutospacing="1" w:after="100" w:afterAutospacing="1"/>
              <w:jc w:val="center"/>
              <w:rPr>
                <w:rFonts w:ascii="GHEA Grapalat" w:hAnsi="GHEA Grapalat"/>
                <w:sz w:val="20"/>
                <w:szCs w:val="20"/>
              </w:rPr>
            </w:pPr>
            <w:r w:rsidRPr="007F4FE1">
              <w:rPr>
                <w:rFonts w:ascii="GHEA Grapalat" w:hAnsi="GHEA Grapalat"/>
                <w:sz w:val="20"/>
                <w:szCs w:val="20"/>
              </w:rPr>
              <w:t>Рабочие ресурсы:</w:t>
            </w:r>
          </w:p>
        </w:tc>
        <w:tc>
          <w:tcPr>
            <w:tcW w:w="3448" w:type="dxa"/>
            <w:tcBorders>
              <w:top w:val="outset" w:sz="6" w:space="0" w:color="auto"/>
              <w:left w:val="outset" w:sz="6" w:space="0" w:color="auto"/>
              <w:bottom w:val="outset" w:sz="6" w:space="0" w:color="auto"/>
              <w:right w:val="outset" w:sz="6" w:space="0" w:color="auto"/>
            </w:tcBorders>
            <w:shd w:val="clear" w:color="auto" w:fill="FFFFFF"/>
          </w:tcPr>
          <w:p w:rsidR="00B87304" w:rsidRPr="007F4FE1" w:rsidRDefault="00B87304" w:rsidP="001F2FA5">
            <w:pPr>
              <w:spacing w:before="100" w:beforeAutospacing="1" w:after="100" w:afterAutospacing="1"/>
              <w:jc w:val="center"/>
              <w:rPr>
                <w:rFonts w:ascii="GHEA Grapalat" w:hAnsi="GHEA Grapalat"/>
                <w:sz w:val="20"/>
                <w:szCs w:val="20"/>
                <w:lang w:val="hy-AM"/>
              </w:rPr>
            </w:pPr>
            <w:r w:rsidRPr="007F4FE1">
              <w:rPr>
                <w:rFonts w:ascii="GHEA Grapalat" w:hAnsi="GHEA Grapalat"/>
                <w:sz w:val="20"/>
                <w:szCs w:val="20"/>
                <w:lang w:val="hy-AM"/>
              </w:rPr>
              <w:t>30</w:t>
            </w:r>
          </w:p>
        </w:tc>
      </w:tr>
      <w:tr w:rsidR="00B87304" w:rsidRPr="007F4FE1" w:rsidTr="001F2FA5">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B87304" w:rsidRPr="007F4FE1" w:rsidRDefault="00B87304" w:rsidP="001F2FA5">
            <w:pPr>
              <w:spacing w:before="100" w:beforeAutospacing="1" w:after="100" w:afterAutospacing="1"/>
              <w:jc w:val="center"/>
              <w:rPr>
                <w:rFonts w:ascii="GHEA Grapalat" w:hAnsi="GHEA Grapalat"/>
                <w:sz w:val="20"/>
                <w:szCs w:val="20"/>
              </w:rPr>
            </w:pPr>
            <w:r w:rsidRPr="007F4FE1">
              <w:rPr>
                <w:rFonts w:ascii="GHEA Grapalat" w:hAnsi="GHEA Grapalat"/>
                <w:sz w:val="20"/>
                <w:szCs w:val="20"/>
              </w:rPr>
              <w:lastRenderedPageBreak/>
              <w:t>Ценовое условие</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B87304" w:rsidRPr="007F4FE1" w:rsidRDefault="00B87304" w:rsidP="001F2FA5">
            <w:pPr>
              <w:spacing w:before="100" w:beforeAutospacing="1" w:after="100" w:afterAutospacing="1"/>
              <w:jc w:val="center"/>
              <w:rPr>
                <w:rFonts w:ascii="GHEA Grapalat" w:hAnsi="GHEA Grapalat"/>
                <w:sz w:val="20"/>
                <w:szCs w:val="20"/>
              </w:rPr>
            </w:pPr>
            <w:r w:rsidRPr="007F4FE1">
              <w:rPr>
                <w:rFonts w:ascii="GHEA Grapalat" w:hAnsi="GHEA Grapalat"/>
                <w:i/>
                <w:iCs/>
                <w:sz w:val="20"/>
                <w:szCs w:val="20"/>
              </w:rPr>
              <w:t>30</w:t>
            </w:r>
          </w:p>
        </w:tc>
      </w:tr>
      <w:tr w:rsidR="00B87304" w:rsidRPr="007F4FE1" w:rsidTr="001F2FA5">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rsidR="00B87304" w:rsidRPr="007F4FE1" w:rsidRDefault="00B87304" w:rsidP="001F2FA5">
            <w:pPr>
              <w:spacing w:before="100" w:beforeAutospacing="1" w:after="100" w:afterAutospacing="1"/>
              <w:jc w:val="center"/>
              <w:rPr>
                <w:rFonts w:ascii="GHEA Grapalat" w:hAnsi="GHEA Grapalat"/>
                <w:b/>
                <w:i/>
                <w:iCs/>
                <w:sz w:val="20"/>
                <w:szCs w:val="20"/>
              </w:rPr>
            </w:pPr>
            <w:r w:rsidRPr="007F4FE1">
              <w:rPr>
                <w:rFonts w:ascii="GHEA Grapalat" w:hAnsi="GHEA Grapalat"/>
                <w:b/>
                <w:i/>
                <w:iCs/>
                <w:sz w:val="20"/>
                <w:szCs w:val="20"/>
              </w:rPr>
              <w:t>Всего:</w:t>
            </w:r>
          </w:p>
        </w:tc>
        <w:tc>
          <w:tcPr>
            <w:tcW w:w="3448" w:type="dxa"/>
            <w:tcBorders>
              <w:top w:val="outset" w:sz="6" w:space="0" w:color="auto"/>
              <w:left w:val="outset" w:sz="6" w:space="0" w:color="auto"/>
              <w:bottom w:val="outset" w:sz="6" w:space="0" w:color="auto"/>
              <w:right w:val="outset" w:sz="6" w:space="0" w:color="auto"/>
            </w:tcBorders>
            <w:shd w:val="clear" w:color="auto" w:fill="FFFFFF"/>
          </w:tcPr>
          <w:p w:rsidR="00B87304" w:rsidRPr="007F4FE1" w:rsidRDefault="00B87304" w:rsidP="001F2FA5">
            <w:pPr>
              <w:spacing w:before="100" w:beforeAutospacing="1" w:after="100" w:afterAutospacing="1"/>
              <w:jc w:val="center"/>
              <w:rPr>
                <w:rFonts w:ascii="GHEA Grapalat" w:hAnsi="GHEA Grapalat"/>
                <w:i/>
                <w:iCs/>
                <w:sz w:val="20"/>
                <w:szCs w:val="20"/>
                <w:lang w:val="hy-AM"/>
              </w:rPr>
            </w:pPr>
            <w:r w:rsidRPr="007F4FE1">
              <w:rPr>
                <w:rFonts w:ascii="GHEA Grapalat" w:hAnsi="GHEA Grapalat"/>
                <w:i/>
                <w:iCs/>
                <w:sz w:val="20"/>
                <w:szCs w:val="20"/>
                <w:lang w:val="hy-AM"/>
              </w:rPr>
              <w:t>100</w:t>
            </w:r>
          </w:p>
        </w:tc>
      </w:tr>
    </w:tbl>
    <w:p w:rsidR="00B87304" w:rsidRPr="007F4FE1" w:rsidRDefault="00B87304" w:rsidP="00B87304">
      <w:pPr>
        <w:shd w:val="clear" w:color="auto" w:fill="FFFFFF"/>
        <w:ind w:firstLine="375"/>
        <w:jc w:val="both"/>
        <w:rPr>
          <w:rFonts w:ascii="GHEA Grapalat" w:hAnsi="GHEA Grapalat"/>
          <w:sz w:val="20"/>
          <w:szCs w:val="20"/>
        </w:rPr>
      </w:pPr>
    </w:p>
    <w:p w:rsidR="00B87304" w:rsidRPr="00DE304E" w:rsidRDefault="00B87304" w:rsidP="00B87304">
      <w:pPr>
        <w:ind w:firstLine="567"/>
        <w:jc w:val="both"/>
        <w:rPr>
          <w:rFonts w:ascii="GHEA Grapalat" w:hAnsi="GHEA Grapalat"/>
          <w:color w:val="000000"/>
        </w:rPr>
      </w:pPr>
      <w:r w:rsidRPr="00DE304E">
        <w:rPr>
          <w:rFonts w:ascii="GHEA Grapalat" w:hAnsi="GHEA Grapalat"/>
          <w:color w:val="000000"/>
        </w:rPr>
        <w:t>Отсутствие неценовых условий в заявке, представленной участником, не является основанием для отклонения заявки, оценка неценовых условий влияет на общую оценку, предоставленную участникам.</w:t>
      </w:r>
    </w:p>
    <w:p w:rsidR="00B87304" w:rsidRPr="00DE304E" w:rsidRDefault="00B87304" w:rsidP="00B87304">
      <w:pPr>
        <w:ind w:firstLine="567"/>
        <w:jc w:val="both"/>
        <w:rPr>
          <w:rFonts w:ascii="GHEA Grapalat" w:hAnsi="GHEA Grapalat"/>
          <w:color w:val="000000"/>
        </w:rPr>
      </w:pPr>
    </w:p>
    <w:p w:rsidR="00B87304" w:rsidRDefault="00B87304" w:rsidP="00B87304">
      <w:pPr>
        <w:ind w:firstLine="567"/>
        <w:jc w:val="both"/>
        <w:rPr>
          <w:rFonts w:ascii="GHEA Grapalat" w:hAnsi="GHEA Grapalat"/>
          <w:sz w:val="20"/>
          <w:szCs w:val="20"/>
          <w:lang w:val="hy-AM"/>
        </w:rPr>
      </w:pPr>
      <w:r w:rsidRPr="00DE304E">
        <w:rPr>
          <w:rFonts w:ascii="GHEA Grapalat" w:hAnsi="GHEA Grapalat"/>
          <w:color w:val="000000"/>
        </w:rPr>
        <w:t>Заявки участников оцениваются следующим образом</w:t>
      </w:r>
      <w:r w:rsidRPr="007F4FE1">
        <w:rPr>
          <w:rFonts w:ascii="GHEA Grapalat" w:hAnsi="GHEA Grapalat"/>
          <w:sz w:val="20"/>
          <w:szCs w:val="20"/>
          <w:lang w:val="hy-AM"/>
        </w:rPr>
        <w:t>:</w:t>
      </w:r>
    </w:p>
    <w:p w:rsidR="00B87304" w:rsidRPr="00332D18" w:rsidRDefault="00B87304" w:rsidP="00B87304">
      <w:pPr>
        <w:jc w:val="both"/>
        <w:rPr>
          <w:rFonts w:ascii="GHEA Grapalat" w:hAnsi="GHEA Grapalat"/>
          <w:b/>
          <w:sz w:val="22"/>
        </w:rPr>
      </w:pPr>
      <w:r w:rsidRPr="00332D18">
        <w:rPr>
          <w:rFonts w:ascii="GHEA Grapalat" w:hAnsi="GHEA Grapalat"/>
          <w:b/>
          <w:sz w:val="22"/>
        </w:rPr>
        <w:t>Если в представленных участником документах удовлетворяющих неценовые условия выявляются несоответствия требованиям приглашения, комиссия приостанавливает заседание на один рабочий день, а секретарь комиссии информирует об этом участника через систему в тот же день, предлагая устранить несоответствие до окончания приостановления.</w:t>
      </w:r>
    </w:p>
    <w:p w:rsidR="00B87304" w:rsidRPr="00332D18" w:rsidRDefault="00B87304" w:rsidP="00B87304">
      <w:pPr>
        <w:jc w:val="both"/>
        <w:rPr>
          <w:rFonts w:ascii="GHEA Grapalat" w:hAnsi="GHEA Grapalat"/>
          <w:b/>
          <w:sz w:val="22"/>
        </w:rPr>
      </w:pPr>
      <w:r w:rsidRPr="00332D18">
        <w:rPr>
          <w:rFonts w:ascii="GHEA Grapalat" w:hAnsi="GHEA Grapalat"/>
          <w:b/>
          <w:sz w:val="22"/>
        </w:rPr>
        <w:t>В случае исправления несоответствий неценовые условия участника будут оцениваться в порядке, предусмотренном приглашением, в противном случае неценовые условия будут оценены как нулевые.</w:t>
      </w:r>
    </w:p>
    <w:p w:rsidR="00B87304" w:rsidRPr="00332D18" w:rsidRDefault="00B87304" w:rsidP="00B87304">
      <w:pPr>
        <w:jc w:val="both"/>
        <w:rPr>
          <w:rFonts w:ascii="GHEA Grapalat" w:hAnsi="GHEA Grapalat"/>
          <w:sz w:val="22"/>
        </w:rPr>
      </w:pPr>
      <w:r w:rsidRPr="00332D18">
        <w:rPr>
          <w:rFonts w:ascii="GHEA Grapalat" w:hAnsi="GHEA Grapalat"/>
          <w:b/>
          <w:sz w:val="22"/>
        </w:rPr>
        <w:t>В случае несоответствия какому-либо из неценовых условий участник должен представить информацию об отсутствии квалификационных документов, указанных в п. 2.4 приглашения.</w:t>
      </w:r>
    </w:p>
    <w:p w:rsidR="00B87304" w:rsidRPr="007F4FE1" w:rsidRDefault="00B87304" w:rsidP="00B87304">
      <w:pPr>
        <w:shd w:val="clear" w:color="auto" w:fill="FFFFFF"/>
        <w:ind w:firstLine="375"/>
        <w:jc w:val="both"/>
        <w:rPr>
          <w:rFonts w:ascii="GHEA Grapalat" w:hAnsi="GHEA Grapalat"/>
          <w:sz w:val="20"/>
          <w:szCs w:val="20"/>
        </w:rPr>
      </w:pPr>
      <w:r w:rsidRPr="007F4FE1">
        <w:rPr>
          <w:rFonts w:ascii="GHEA Grapalat" w:hAnsi="GHEA Grapalat"/>
          <w:sz w:val="20"/>
          <w:szCs w:val="20"/>
        </w:rPr>
        <w:t>а. финансовое предложение участника, представившего минимальное ценовое предложение, оценивается в тридцать баллов, а баллы, начисленные финансовым предложениям других участников, рассчитываются по следующей формуле:</w:t>
      </w:r>
    </w:p>
    <w:p w:rsidR="00B87304" w:rsidRPr="007F4FE1" w:rsidRDefault="00B87304" w:rsidP="00B87304">
      <w:pPr>
        <w:shd w:val="clear" w:color="auto" w:fill="FFFFFF"/>
        <w:ind w:firstLine="375"/>
        <w:jc w:val="both"/>
        <w:rPr>
          <w:rFonts w:ascii="GHEA Grapalat" w:hAnsi="GHEA Grapalat"/>
          <w:sz w:val="20"/>
          <w:szCs w:val="20"/>
        </w:rPr>
      </w:pPr>
      <w:r w:rsidRPr="007F4FE1">
        <w:rPr>
          <w:rFonts w:ascii="Arial" w:hAnsi="Arial" w:cs="Arial"/>
          <w:sz w:val="20"/>
          <w:szCs w:val="20"/>
        </w:rPr>
        <w:t> </w:t>
      </w:r>
      <w:r>
        <w:rPr>
          <w:rFonts w:ascii="Arial" w:hAnsi="Arial" w:cs="Arial"/>
          <w:sz w:val="20"/>
          <w:szCs w:val="20"/>
        </w:rPr>
        <w:tab/>
      </w:r>
      <w:r w:rsidRPr="007F4FE1">
        <w:rPr>
          <w:rFonts w:ascii="GHEA Grapalat" w:hAnsi="GHEA Grapalat"/>
          <w:sz w:val="20"/>
          <w:szCs w:val="20"/>
        </w:rPr>
        <w:t xml:space="preserve">ЦБ= МЦ X </w:t>
      </w:r>
      <w:r w:rsidRPr="007F4FE1">
        <w:rPr>
          <w:rFonts w:ascii="GHEA Grapalat" w:hAnsi="GHEA Grapalat"/>
          <w:sz w:val="20"/>
          <w:szCs w:val="20"/>
          <w:lang w:val="hy-AM"/>
        </w:rPr>
        <w:t>30</w:t>
      </w:r>
      <w:r w:rsidRPr="007F4FE1">
        <w:rPr>
          <w:rFonts w:ascii="GHEA Grapalat" w:hAnsi="GHEA Grapalat"/>
          <w:sz w:val="20"/>
          <w:szCs w:val="20"/>
        </w:rPr>
        <w:t>/ОЦ,</w:t>
      </w:r>
    </w:p>
    <w:p w:rsidR="00B87304" w:rsidRPr="007F4FE1" w:rsidRDefault="00B87304" w:rsidP="00B87304">
      <w:pPr>
        <w:shd w:val="clear" w:color="auto" w:fill="FFFFFF"/>
        <w:ind w:firstLine="375"/>
        <w:jc w:val="both"/>
        <w:rPr>
          <w:rFonts w:ascii="GHEA Grapalat" w:hAnsi="GHEA Grapalat"/>
          <w:sz w:val="20"/>
          <w:szCs w:val="20"/>
        </w:rPr>
      </w:pPr>
      <w:r w:rsidRPr="007F4FE1">
        <w:rPr>
          <w:rFonts w:ascii="Arial" w:hAnsi="Arial" w:cs="Arial"/>
          <w:sz w:val="20"/>
          <w:szCs w:val="20"/>
        </w:rPr>
        <w:t> </w:t>
      </w:r>
      <w:r w:rsidRPr="007F4FE1">
        <w:rPr>
          <w:rFonts w:ascii="GHEA Grapalat" w:hAnsi="GHEA Grapalat"/>
          <w:sz w:val="20"/>
          <w:szCs w:val="20"/>
        </w:rPr>
        <w:t>где:</w:t>
      </w:r>
    </w:p>
    <w:p w:rsidR="00B87304" w:rsidRPr="007F4FE1" w:rsidRDefault="00B87304" w:rsidP="00B87304">
      <w:pPr>
        <w:shd w:val="clear" w:color="auto" w:fill="FFFFFF"/>
        <w:ind w:firstLine="375"/>
        <w:jc w:val="both"/>
        <w:rPr>
          <w:rFonts w:ascii="GHEA Grapalat" w:hAnsi="GHEA Grapalat"/>
          <w:sz w:val="20"/>
          <w:szCs w:val="20"/>
        </w:rPr>
      </w:pPr>
      <w:r w:rsidRPr="007F4FE1">
        <w:rPr>
          <w:rFonts w:ascii="GHEA Grapalat" w:hAnsi="GHEA Grapalat"/>
          <w:sz w:val="20"/>
          <w:szCs w:val="20"/>
        </w:rPr>
        <w:t>ЦБ - это бал предоставляемый за ценовое предложение,</w:t>
      </w:r>
    </w:p>
    <w:p w:rsidR="00B87304" w:rsidRPr="007F4FE1" w:rsidRDefault="00B87304" w:rsidP="00B87304">
      <w:pPr>
        <w:shd w:val="clear" w:color="auto" w:fill="FFFFFF"/>
        <w:ind w:firstLine="375"/>
        <w:jc w:val="both"/>
        <w:rPr>
          <w:rFonts w:ascii="GHEA Grapalat" w:hAnsi="GHEA Grapalat"/>
          <w:sz w:val="20"/>
          <w:szCs w:val="20"/>
        </w:rPr>
      </w:pPr>
      <w:r w:rsidRPr="007F4FE1">
        <w:rPr>
          <w:rFonts w:ascii="GHEA Grapalat" w:hAnsi="GHEA Grapalat"/>
          <w:sz w:val="20"/>
          <w:szCs w:val="20"/>
        </w:rPr>
        <w:t>МЦ - это минимальная цена,</w:t>
      </w:r>
    </w:p>
    <w:p w:rsidR="00B87304" w:rsidRPr="007F4FE1" w:rsidRDefault="00B87304" w:rsidP="00B87304">
      <w:pPr>
        <w:shd w:val="clear" w:color="auto" w:fill="FFFFFF"/>
        <w:ind w:firstLine="375"/>
        <w:jc w:val="both"/>
        <w:rPr>
          <w:rFonts w:ascii="GHEA Grapalat" w:hAnsi="GHEA Grapalat"/>
          <w:sz w:val="20"/>
          <w:szCs w:val="20"/>
        </w:rPr>
      </w:pPr>
      <w:r w:rsidRPr="007F4FE1">
        <w:rPr>
          <w:rFonts w:ascii="GHEA Grapalat" w:hAnsi="GHEA Grapalat"/>
          <w:sz w:val="20"/>
          <w:szCs w:val="20"/>
        </w:rPr>
        <w:t>ОЦ - это цена, предложенная оцениваемым участником.</w:t>
      </w:r>
    </w:p>
    <w:p w:rsidR="00B87304" w:rsidRPr="007F4FE1" w:rsidRDefault="00B87304" w:rsidP="00B87304">
      <w:pPr>
        <w:shd w:val="clear" w:color="auto" w:fill="FFFFFF"/>
        <w:ind w:firstLine="375"/>
        <w:jc w:val="both"/>
        <w:rPr>
          <w:rFonts w:ascii="GHEA Grapalat" w:hAnsi="GHEA Grapalat"/>
          <w:sz w:val="20"/>
          <w:szCs w:val="20"/>
        </w:rPr>
      </w:pPr>
      <w:r w:rsidRPr="007F4FE1">
        <w:rPr>
          <w:rFonts w:ascii="GHEA Grapalat" w:hAnsi="GHEA Grapalat"/>
          <w:sz w:val="20"/>
          <w:szCs w:val="20"/>
        </w:rPr>
        <w:t>б. оценка, присвоенная каждому участнику, оцененному как удовлетворительно, рассчитывается по следующей формуле:</w:t>
      </w:r>
    </w:p>
    <w:p w:rsidR="00B87304" w:rsidRPr="007F4FE1" w:rsidRDefault="00B87304" w:rsidP="00B87304">
      <w:pPr>
        <w:shd w:val="clear" w:color="auto" w:fill="FFFFFF"/>
        <w:ind w:firstLine="375"/>
        <w:jc w:val="both"/>
        <w:rPr>
          <w:rFonts w:ascii="GHEA Grapalat" w:hAnsi="GHEA Grapalat"/>
          <w:sz w:val="20"/>
          <w:szCs w:val="20"/>
        </w:rPr>
      </w:pPr>
      <w:r w:rsidRPr="007F4FE1">
        <w:rPr>
          <w:rFonts w:ascii="Arial" w:hAnsi="Arial" w:cs="Arial"/>
          <w:sz w:val="20"/>
          <w:szCs w:val="20"/>
        </w:rPr>
        <w:t> </w:t>
      </w:r>
    </w:p>
    <w:p w:rsidR="00B87304" w:rsidRPr="007F4FE1" w:rsidRDefault="00B87304" w:rsidP="00B87304">
      <w:pPr>
        <w:shd w:val="clear" w:color="auto" w:fill="FFFFFF"/>
        <w:ind w:left="750"/>
        <w:jc w:val="both"/>
        <w:rPr>
          <w:rFonts w:ascii="GHEA Grapalat" w:hAnsi="GHEA Grapalat"/>
          <w:sz w:val="20"/>
          <w:szCs w:val="20"/>
        </w:rPr>
      </w:pPr>
      <w:r w:rsidRPr="007F4FE1">
        <w:rPr>
          <w:rFonts w:ascii="Arial" w:hAnsi="Arial" w:cs="Arial"/>
          <w:sz w:val="20"/>
          <w:szCs w:val="20"/>
        </w:rPr>
        <w:t> </w:t>
      </w:r>
      <w:r w:rsidRPr="007F4FE1">
        <w:rPr>
          <w:rFonts w:ascii="GHEA Grapalat" w:hAnsi="GHEA Grapalat"/>
          <w:sz w:val="20"/>
          <w:szCs w:val="20"/>
        </w:rPr>
        <w:t>ОУ</w:t>
      </w:r>
      <w:r w:rsidRPr="007F4FE1">
        <w:rPr>
          <w:rFonts w:ascii="GHEA Grapalat" w:hAnsi="GHEA Grapalat" w:cs="Arial Unicode"/>
          <w:sz w:val="20"/>
          <w:szCs w:val="20"/>
        </w:rPr>
        <w:t xml:space="preserve"> = (</w:t>
      </w:r>
      <w:r w:rsidRPr="007F4FE1">
        <w:rPr>
          <w:rFonts w:ascii="GHEA Grapalat" w:hAnsi="GHEA Grapalat"/>
          <w:sz w:val="20"/>
          <w:szCs w:val="20"/>
        </w:rPr>
        <w:t>ЦБ</w:t>
      </w:r>
      <w:r w:rsidRPr="007F4FE1">
        <w:rPr>
          <w:rFonts w:ascii="GHEA Grapalat" w:hAnsi="GHEA Grapalat" w:cs="Arial Unicode"/>
          <w:sz w:val="20"/>
          <w:szCs w:val="20"/>
        </w:rPr>
        <w:t xml:space="preserve"> X 0.7) + (ТП X 0.3),</w:t>
      </w:r>
    </w:p>
    <w:p w:rsidR="00B87304" w:rsidRPr="007F4FE1" w:rsidRDefault="00B87304" w:rsidP="00B87304">
      <w:pPr>
        <w:shd w:val="clear" w:color="auto" w:fill="FFFFFF"/>
        <w:ind w:firstLine="375"/>
        <w:jc w:val="both"/>
        <w:rPr>
          <w:rFonts w:ascii="GHEA Grapalat" w:hAnsi="GHEA Grapalat"/>
          <w:sz w:val="20"/>
          <w:szCs w:val="20"/>
        </w:rPr>
      </w:pPr>
      <w:r w:rsidRPr="007F4FE1">
        <w:rPr>
          <w:rFonts w:ascii="Arial" w:hAnsi="Arial" w:cs="Arial"/>
          <w:sz w:val="20"/>
          <w:szCs w:val="20"/>
        </w:rPr>
        <w:t> </w:t>
      </w:r>
      <w:r w:rsidRPr="007F4FE1">
        <w:rPr>
          <w:rFonts w:ascii="GHEA Grapalat" w:hAnsi="GHEA Grapalat"/>
          <w:sz w:val="20"/>
          <w:szCs w:val="20"/>
        </w:rPr>
        <w:t>где:</w:t>
      </w:r>
    </w:p>
    <w:p w:rsidR="00B87304" w:rsidRPr="007F4FE1" w:rsidRDefault="00B87304" w:rsidP="00B87304">
      <w:pPr>
        <w:shd w:val="clear" w:color="auto" w:fill="FFFFFF"/>
        <w:ind w:firstLine="375"/>
        <w:jc w:val="both"/>
        <w:rPr>
          <w:rFonts w:ascii="GHEA Grapalat" w:hAnsi="GHEA Grapalat"/>
          <w:sz w:val="20"/>
          <w:szCs w:val="20"/>
        </w:rPr>
      </w:pPr>
      <w:r w:rsidRPr="007F4FE1">
        <w:rPr>
          <w:rFonts w:ascii="GHEA Grapalat" w:hAnsi="GHEA Grapalat"/>
          <w:sz w:val="20"/>
          <w:szCs w:val="20"/>
        </w:rPr>
        <w:t>ОУ - это оценка, данная участнику,</w:t>
      </w:r>
    </w:p>
    <w:p w:rsidR="00B87304" w:rsidRPr="007F4FE1" w:rsidRDefault="00B87304" w:rsidP="00B87304">
      <w:pPr>
        <w:shd w:val="clear" w:color="auto" w:fill="FFFFFF"/>
        <w:ind w:firstLine="375"/>
        <w:jc w:val="both"/>
        <w:rPr>
          <w:rFonts w:ascii="GHEA Grapalat" w:hAnsi="GHEA Grapalat"/>
          <w:sz w:val="20"/>
          <w:szCs w:val="20"/>
        </w:rPr>
      </w:pPr>
      <w:r w:rsidRPr="007F4FE1">
        <w:rPr>
          <w:rFonts w:ascii="GHEA Grapalat" w:hAnsi="GHEA Grapalat"/>
          <w:sz w:val="20"/>
          <w:szCs w:val="20"/>
        </w:rPr>
        <w:t>ЦБ - это бал, данный за ценовое предложениe участника,</w:t>
      </w:r>
    </w:p>
    <w:p w:rsidR="00B87304" w:rsidRPr="007F4FE1" w:rsidRDefault="00B87304" w:rsidP="00B87304">
      <w:pPr>
        <w:shd w:val="clear" w:color="auto" w:fill="FFFFFF"/>
        <w:ind w:firstLine="375"/>
        <w:jc w:val="both"/>
        <w:rPr>
          <w:rFonts w:ascii="GHEA Grapalat" w:hAnsi="GHEA Grapalat"/>
          <w:sz w:val="20"/>
          <w:szCs w:val="20"/>
        </w:rPr>
      </w:pPr>
      <w:r w:rsidRPr="007F4FE1">
        <w:rPr>
          <w:rFonts w:ascii="GHEA Grapalat" w:hAnsi="GHEA Grapalat"/>
          <w:sz w:val="20"/>
          <w:szCs w:val="20"/>
        </w:rPr>
        <w:t xml:space="preserve">ТП - это бал, данный с учетом квалификационных характеристик участника и технического предложения. </w:t>
      </w:r>
    </w:p>
    <w:p w:rsidR="00B87304" w:rsidRPr="009044F1" w:rsidRDefault="00B87304" w:rsidP="00B46D58">
      <w:pPr>
        <w:widowControl w:val="0"/>
        <w:tabs>
          <w:tab w:val="left" w:pos="1134"/>
        </w:tabs>
        <w:spacing w:after="160"/>
        <w:ind w:firstLine="567"/>
        <w:jc w:val="both"/>
        <w:rPr>
          <w:rFonts w:ascii="GHEA Grapalat" w:hAnsi="GHEA Grapalat"/>
          <w:color w:val="000000"/>
        </w:rPr>
      </w:pPr>
    </w:p>
    <w:p w:rsidR="00E67CC4" w:rsidRPr="00B87304" w:rsidRDefault="00096865" w:rsidP="00E67CC4">
      <w:pPr>
        <w:widowControl w:val="0"/>
        <w:tabs>
          <w:tab w:val="left" w:pos="1134"/>
        </w:tabs>
        <w:spacing w:after="160"/>
        <w:ind w:firstLine="567"/>
        <w:jc w:val="both"/>
        <w:rPr>
          <w:rFonts w:ascii="GHEA Grapalat" w:hAnsi="GHEA Grapalat" w:cs="Arial Armenian"/>
          <w:b/>
        </w:rPr>
      </w:pPr>
      <w:r w:rsidRPr="00B87304">
        <w:rPr>
          <w:rFonts w:ascii="GHEA Grapalat" w:hAnsi="GHEA Grapalat"/>
          <w:b/>
        </w:rPr>
        <w:t>2.</w:t>
      </w:r>
      <w:r w:rsidR="00B87304" w:rsidRPr="00B87304">
        <w:rPr>
          <w:rFonts w:ascii="GHEA Grapalat" w:hAnsi="GHEA Grapalat"/>
          <w:b/>
        </w:rPr>
        <w:t>5</w:t>
      </w:r>
      <w:r w:rsidR="00D13662" w:rsidRPr="00B87304">
        <w:rPr>
          <w:rFonts w:ascii="GHEA Grapalat" w:hAnsi="GHEA Grapalat"/>
          <w:b/>
        </w:rPr>
        <w:t>.</w:t>
      </w:r>
      <w:r w:rsidR="00E1385B" w:rsidRPr="00B87304">
        <w:rPr>
          <w:rFonts w:ascii="GHEA Grapalat" w:hAnsi="GHEA Grapalat"/>
          <w:b/>
        </w:rPr>
        <w:tab/>
      </w:r>
      <w:r w:rsidR="00E661BE" w:rsidRPr="00B87304">
        <w:rPr>
          <w:rFonts w:ascii="GHEA Grapalat" w:hAnsi="GHEA Grapalat"/>
          <w:b/>
        </w:rPr>
        <w:t xml:space="preserve">Участник, в случае признания отобранным участником, в сроки установленными статьей 35 Закона, представляет обеспечение квалификации </w:t>
      </w:r>
      <w:r w:rsidR="00E67CC4" w:rsidRPr="00B87304">
        <w:rPr>
          <w:rFonts w:ascii="GHEA Grapalat" w:hAnsi="GHEA Grapalat"/>
          <w:b/>
        </w:rPr>
        <w:t>в размере 15 процентов</w:t>
      </w:r>
      <w:r w:rsidR="00E67CC4" w:rsidRPr="00B87304">
        <w:rPr>
          <w:rFonts w:ascii="GHEA Grapalat" w:hAnsi="GHEA Grapalat"/>
          <w:b/>
          <w:vertAlign w:val="superscript"/>
        </w:rPr>
        <w:t>5,1</w:t>
      </w:r>
      <w:r w:rsidR="00E67CC4" w:rsidRPr="00B87304">
        <w:rPr>
          <w:rFonts w:ascii="GHEA Grapalat" w:hAnsi="GHEA Grapalat"/>
          <w:b/>
        </w:rPr>
        <w:t xml:space="preserve">  представленного им ценового предложения.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B87304" w:rsidRPr="00B87304">
        <w:rPr>
          <w:rFonts w:ascii="GHEA Grapalat" w:hAnsi="GHEA Grapalat"/>
        </w:rPr>
        <w:t>6</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w:t>
      </w:r>
      <w:r w:rsidRPr="009044F1">
        <w:rPr>
          <w:rFonts w:ascii="GHEA Grapalat" w:hAnsi="GHEA Grapalat"/>
        </w:rPr>
        <w:lastRenderedPageBreak/>
        <w:t>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B87304"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27</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000A6B75"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FE2CCB">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FE2CCB">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FE2CCB" w:rsidRDefault="00FE2CCB" w:rsidP="00407DB3">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p>
    <w:p w:rsidR="00FE2CCB" w:rsidRPr="00A970FC" w:rsidRDefault="00FE2CCB" w:rsidP="00FE2CCB">
      <w:pPr>
        <w:pStyle w:val="FootnoteText"/>
        <w:jc w:val="both"/>
        <w:rPr>
          <w:rFonts w:asciiTheme="minorHAnsi" w:hAnsiTheme="minorHAnsi"/>
        </w:rPr>
      </w:pPr>
      <w:r w:rsidRPr="00A970FC">
        <w:rPr>
          <w:rFonts w:asciiTheme="minorHAnsi" w:hAnsiTheme="minorHAnsi"/>
        </w:rPr>
        <w:t xml:space="preserve">5.1 </w:t>
      </w:r>
      <w:r w:rsidRPr="00A970FC">
        <w:rPr>
          <w:rFonts w:ascii="GHEA Grapalat" w:hAnsi="GHEA Grapalat"/>
          <w:i/>
        </w:rPr>
        <w:t>Если цена услуги, закупаемой по заявке на закупку в рамках данной процедуры, превышает семидесятикратный размер базовой единицы закупок, число " 15 "заменяется числом "30".</w:t>
      </w:r>
    </w:p>
    <w:p w:rsidR="00FE2CCB" w:rsidRPr="00A970FC" w:rsidRDefault="00FE2CCB" w:rsidP="00B46D58">
      <w:pPr>
        <w:pStyle w:val="BodyTextIndent2"/>
        <w:widowControl w:val="0"/>
        <w:tabs>
          <w:tab w:val="left" w:pos="1134"/>
        </w:tabs>
        <w:spacing w:after="160" w:line="240" w:lineRule="auto"/>
        <w:ind w:firstLine="567"/>
        <w:rPr>
          <w:rFonts w:ascii="GHEA Grapalat" w:hAnsi="GHEA Grapalat"/>
          <w:sz w:val="24"/>
          <w:szCs w:val="24"/>
        </w:rPr>
      </w:pPr>
    </w:p>
    <w:p w:rsidR="00FE2CCB" w:rsidRDefault="00FE2CCB" w:rsidP="00B46D58">
      <w:pPr>
        <w:pStyle w:val="BodyTextIndent2"/>
        <w:widowControl w:val="0"/>
        <w:tabs>
          <w:tab w:val="left" w:pos="1134"/>
        </w:tabs>
        <w:spacing w:after="160" w:line="240" w:lineRule="auto"/>
        <w:ind w:firstLine="567"/>
        <w:rPr>
          <w:rFonts w:ascii="GHEA Grapalat" w:hAnsi="GHEA Grapalat"/>
          <w:sz w:val="24"/>
          <w:szCs w:val="24"/>
        </w:rPr>
      </w:pP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21D46">
        <w:rPr>
          <w:rStyle w:val="FootnoteReference"/>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w:t>
      </w:r>
      <w:r w:rsidRPr="009044F1">
        <w:rPr>
          <w:rFonts w:ascii="GHEA Grapalat" w:hAnsi="GHEA Grapalat"/>
          <w:sz w:val="24"/>
          <w:szCs w:val="24"/>
        </w:rPr>
        <w:lastRenderedPageBreak/>
        <w:t>по подготовке заявок на открытый конкурс.</w:t>
      </w:r>
    </w:p>
    <w:p w:rsidR="00B87304" w:rsidRPr="00617032" w:rsidRDefault="000371A2" w:rsidP="00B87304">
      <w:pPr>
        <w:pStyle w:val="BodyTextIndent2"/>
        <w:widowControl w:val="0"/>
        <w:tabs>
          <w:tab w:val="left" w:pos="1134"/>
        </w:tabs>
        <w:spacing w:after="160" w:line="240" w:lineRule="auto"/>
        <w:ind w:firstLine="567"/>
        <w:contextualSpacing/>
        <w:rPr>
          <w:rFonts w:ascii="GHEA Grapalat" w:hAnsi="GHEA Grapalat"/>
          <w:b/>
          <w:sz w:val="24"/>
          <w:szCs w:val="24"/>
        </w:rPr>
      </w:pPr>
      <w:r>
        <w:rPr>
          <w:rFonts w:ascii="GHEA Grapalat" w:hAnsi="GHEA Grapalat"/>
          <w:sz w:val="24"/>
          <w:szCs w:val="24"/>
        </w:rPr>
        <w:t>4.2.</w:t>
      </w:r>
      <w:r>
        <w:rPr>
          <w:rFonts w:ascii="GHEA Grapalat" w:hAnsi="GHEA Grapalat"/>
          <w:sz w:val="24"/>
          <w:szCs w:val="24"/>
        </w:rPr>
        <w:tab/>
      </w:r>
      <w:r w:rsidR="00B87304">
        <w:rPr>
          <w:rFonts w:ascii="GHEA Grapalat" w:hAnsi="GHEA Grapalat"/>
          <w:sz w:val="24"/>
          <w:szCs w:val="24"/>
        </w:rPr>
        <w:t xml:space="preserve">Заявки на процедуру необходимо подать в комиссию по адресу </w:t>
      </w:r>
      <w:r w:rsidR="00B87304" w:rsidRPr="002C7467">
        <w:rPr>
          <w:rFonts w:ascii="GHEA Grapalat" w:hAnsi="GHEA Grapalat"/>
          <w:b/>
          <w:sz w:val="24"/>
          <w:szCs w:val="24"/>
        </w:rPr>
        <w:t xml:space="preserve">РА г.Ереван, ул. Бузанда </w:t>
      </w:r>
      <w:r w:rsidR="00B87304" w:rsidRPr="00B87304">
        <w:rPr>
          <w:rFonts w:ascii="GHEA Grapalat" w:hAnsi="GHEA Grapalat"/>
          <w:b/>
          <w:sz w:val="24"/>
          <w:szCs w:val="24"/>
        </w:rPr>
        <w:t xml:space="preserve">1/4 </w:t>
      </w:r>
      <w:r w:rsidR="00B87304">
        <w:rPr>
          <w:rFonts w:ascii="GHEA Grapalat" w:hAnsi="GHEA Grapalat"/>
          <w:sz w:val="24"/>
          <w:szCs w:val="24"/>
        </w:rPr>
        <w:t xml:space="preserve">не позднее, </w:t>
      </w:r>
      <w:r w:rsidR="00B87304" w:rsidRPr="00617032">
        <w:rPr>
          <w:rFonts w:ascii="GHEA Grapalat" w:hAnsi="GHEA Grapalat"/>
          <w:b/>
          <w:sz w:val="24"/>
          <w:szCs w:val="24"/>
        </w:rPr>
        <w:t xml:space="preserve">чем </w:t>
      </w:r>
      <w:r w:rsidR="00B87304">
        <w:rPr>
          <w:rFonts w:ascii="GHEA Grapalat" w:hAnsi="GHEA Grapalat"/>
          <w:b/>
          <w:sz w:val="24"/>
          <w:szCs w:val="24"/>
        </w:rPr>
        <w:t>04</w:t>
      </w:r>
      <w:r w:rsidR="00B87304" w:rsidRPr="00617032">
        <w:rPr>
          <w:rFonts w:ascii="GHEA Grapalat" w:hAnsi="GHEA Grapalat"/>
          <w:b/>
          <w:sz w:val="24"/>
          <w:szCs w:val="24"/>
        </w:rPr>
        <w:t>.0</w:t>
      </w:r>
      <w:r w:rsidR="00B87304" w:rsidRPr="00B87304">
        <w:rPr>
          <w:rFonts w:ascii="GHEA Grapalat" w:hAnsi="GHEA Grapalat"/>
          <w:b/>
          <w:sz w:val="24"/>
          <w:szCs w:val="24"/>
        </w:rPr>
        <w:t>4</w:t>
      </w:r>
      <w:r w:rsidR="00B87304" w:rsidRPr="00617032">
        <w:rPr>
          <w:rFonts w:ascii="GHEA Grapalat" w:hAnsi="GHEA Grapalat"/>
          <w:b/>
          <w:sz w:val="24"/>
          <w:szCs w:val="24"/>
        </w:rPr>
        <w:t xml:space="preserve">.2022 года в 11:00. </w:t>
      </w:r>
    </w:p>
    <w:p w:rsidR="000371A2" w:rsidRDefault="000371A2" w:rsidP="006D3CB9">
      <w:pPr>
        <w:pStyle w:val="BodyTextIndent2"/>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B87304" w:rsidRPr="00EB1B19">
        <w:rPr>
          <w:rFonts w:ascii="GHEA Grapalat" w:hAnsi="GHEA Grapalat"/>
          <w:sz w:val="24"/>
          <w:szCs w:val="24"/>
        </w:rPr>
        <w:t>Армен Минасян</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A12B60" w:rsidRPr="00BD2C67" w:rsidRDefault="00A12B60" w:rsidP="00B46D58">
      <w:pPr>
        <w:pStyle w:val="BodyTextIndent2"/>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w:t>
      </w:r>
      <w:r w:rsidR="00E712D9" w:rsidRPr="00E712D9">
        <w:rPr>
          <w:rFonts w:ascii="GHEA Grapalat" w:hAnsi="GHEA Grapalat"/>
        </w:rPr>
        <w:t>5</w:t>
      </w:r>
      <w:r w:rsidR="003C5795" w:rsidRPr="003C5795">
        <w:rPr>
          <w:rFonts w:ascii="GHEA Grapalat" w:hAnsi="GHEA Grapalat"/>
        </w:rPr>
        <w:t xml:space="preserve">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xml:space="preserve">. В случае несоблюдения требования </w:t>
      </w:r>
      <w:r>
        <w:rPr>
          <w:rFonts w:ascii="GHEA Grapalat" w:hAnsi="GHEA Grapalat" w:cs="Sylfaen"/>
        </w:rPr>
        <w:lastRenderedPageBreak/>
        <w:t>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lastRenderedPageBreak/>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9D180E" w:rsidRDefault="009D180E" w:rsidP="00B46D58">
      <w:pPr>
        <w:widowControl w:val="0"/>
        <w:spacing w:after="160"/>
        <w:ind w:left="567" w:right="565"/>
        <w:jc w:val="center"/>
        <w:rPr>
          <w:rFonts w:ascii="GHEA Grapalat" w:hAnsi="GHEA Grapalat"/>
          <w:b/>
          <w:lang w:val="hy-AM"/>
        </w:rPr>
      </w:pPr>
    </w:p>
    <w:p w:rsidR="00416546" w:rsidRDefault="00416546" w:rsidP="00B46D58">
      <w:pPr>
        <w:widowControl w:val="0"/>
        <w:spacing w:after="160"/>
        <w:ind w:left="567" w:right="565"/>
        <w:jc w:val="center"/>
        <w:rPr>
          <w:rFonts w:ascii="GHEA Grapalat" w:hAnsi="GHEA Grapalat"/>
          <w:b/>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2F122C" w:rsidRPr="00B51F5D" w:rsidRDefault="00FD2748" w:rsidP="002F122C">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2F122C" w:rsidRPr="009F3DC7">
        <w:rPr>
          <w:rFonts w:ascii="GHEA Grapalat" w:hAnsi="GHEA Grapalat"/>
          <w:sz w:val="24"/>
          <w:szCs w:val="24"/>
        </w:rPr>
        <w:t xml:space="preserve">Вскрытие заявок произойдет </w:t>
      </w:r>
      <w:r w:rsidR="002F122C" w:rsidRPr="002B605C">
        <w:rPr>
          <w:rFonts w:ascii="GHEA Grapalat" w:hAnsi="GHEA Grapalat"/>
          <w:sz w:val="24"/>
          <w:szCs w:val="24"/>
        </w:rPr>
        <w:t xml:space="preserve">на заседании комиссии по вскрытию заявок </w:t>
      </w:r>
      <w:r w:rsidR="002F122C" w:rsidRPr="009F3DC7">
        <w:rPr>
          <w:rFonts w:ascii="GHEA Grapalat" w:hAnsi="GHEA Grapalat"/>
          <w:sz w:val="24"/>
          <w:szCs w:val="24"/>
        </w:rPr>
        <w:t xml:space="preserve">на </w:t>
      </w:r>
      <w:r w:rsidR="002F122C">
        <w:rPr>
          <w:rFonts w:ascii="GHEA Grapalat" w:hAnsi="GHEA Grapalat"/>
          <w:b/>
          <w:sz w:val="24"/>
          <w:szCs w:val="24"/>
        </w:rPr>
        <w:t>04</w:t>
      </w:r>
      <w:r w:rsidR="002F122C" w:rsidRPr="00617032">
        <w:rPr>
          <w:rFonts w:ascii="GHEA Grapalat" w:hAnsi="GHEA Grapalat"/>
          <w:b/>
          <w:sz w:val="24"/>
          <w:szCs w:val="24"/>
        </w:rPr>
        <w:t>.0</w:t>
      </w:r>
      <w:r w:rsidR="002F122C" w:rsidRPr="002F122C">
        <w:rPr>
          <w:rFonts w:ascii="GHEA Grapalat" w:hAnsi="GHEA Grapalat"/>
          <w:b/>
          <w:sz w:val="24"/>
          <w:szCs w:val="24"/>
        </w:rPr>
        <w:t>4</w:t>
      </w:r>
      <w:r w:rsidR="002F122C" w:rsidRPr="00617032">
        <w:rPr>
          <w:rFonts w:ascii="GHEA Grapalat" w:hAnsi="GHEA Grapalat"/>
          <w:b/>
          <w:sz w:val="24"/>
          <w:szCs w:val="24"/>
        </w:rPr>
        <w:t>.2022 года в 11:00</w:t>
      </w:r>
      <w:r w:rsidR="002F122C">
        <w:rPr>
          <w:rFonts w:ascii="GHEA Grapalat" w:hAnsi="GHEA Grapalat"/>
          <w:sz w:val="24"/>
          <w:szCs w:val="24"/>
        </w:rPr>
        <w:t>.</w:t>
      </w:r>
    </w:p>
    <w:p w:rsidR="00A9098A" w:rsidRDefault="00A9098A" w:rsidP="002F122C">
      <w:pPr>
        <w:pStyle w:val="BodyTextIndent2"/>
        <w:widowControl w:val="0"/>
        <w:tabs>
          <w:tab w:val="left" w:pos="1134"/>
        </w:tabs>
        <w:spacing w:after="160" w:line="240" w:lineRule="auto"/>
        <w:ind w:firstLine="567"/>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lastRenderedPageBreak/>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DE79DD" w:rsidRPr="00C90F08">
        <w:rPr>
          <w:rFonts w:ascii="GHEA Grapalat" w:hAnsi="GHEA Grapalat"/>
          <w:i w:val="0"/>
          <w:sz w:val="24"/>
          <w:szCs w:val="24"/>
        </w:rPr>
        <w:t xml:space="preserve">ЦБ </w:t>
      </w:r>
      <w:r w:rsidR="00DE79DD" w:rsidRPr="00016450">
        <w:rPr>
          <w:rFonts w:ascii="GHEA Grapalat" w:hAnsi="GHEA Grapalat"/>
          <w:i w:val="0"/>
          <w:sz w:val="24"/>
          <w:szCs w:val="24"/>
        </w:rPr>
        <w:t xml:space="preserve"> </w:t>
      </w:r>
      <w:r w:rsidR="00DE79DD" w:rsidRPr="00C90F08">
        <w:rPr>
          <w:rFonts w:ascii="GHEA Grapalat" w:hAnsi="GHEA Grapalat"/>
          <w:i w:val="0"/>
          <w:sz w:val="24"/>
          <w:szCs w:val="24"/>
        </w:rPr>
        <w:t>Армении</w:t>
      </w:r>
      <w:r w:rsidR="00DE79DD" w:rsidRPr="00AA5BD2">
        <w:rPr>
          <w:rFonts w:ascii="GHEA Grapalat" w:hAnsi="GHEA Grapalat"/>
          <w:i w:val="0"/>
          <w:sz w:val="24"/>
          <w:szCs w:val="24"/>
        </w:rPr>
        <w:t xml:space="preserve">  </w:t>
      </w:r>
      <w:r w:rsidR="00A75726">
        <w:rPr>
          <w:rStyle w:val="FootnoteReference"/>
          <w:rFonts w:ascii="GHEA Grapalat" w:hAnsi="GHEA Grapalat"/>
          <w:i w:val="0"/>
          <w:sz w:val="24"/>
          <w:szCs w:val="24"/>
        </w:rPr>
        <w:footnoteReference w:customMarkFollows="1" w:id="3"/>
        <w:t>9</w:t>
      </w:r>
      <w:r w:rsidR="00A01157">
        <w:rPr>
          <w:rFonts w:ascii="GHEA Grapalat" w:hAnsi="GHEA Grapalat"/>
          <w:i w:val="0"/>
          <w:sz w:val="24"/>
          <w:szCs w:val="24"/>
        </w:rPr>
        <w:t>.</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 xml:space="preserve">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w:t>
      </w:r>
      <w:r w:rsidRPr="009044F1">
        <w:rPr>
          <w:rFonts w:ascii="GHEA Grapalat" w:hAnsi="GHEA Grapalat"/>
          <w:i w:val="0"/>
          <w:sz w:val="24"/>
          <w:szCs w:val="24"/>
        </w:rPr>
        <w:lastRenderedPageBreak/>
        <w:t>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6834A0" w:rsidRDefault="006834A0" w:rsidP="006834A0">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 цены превышают цену, установленную заявкой на закупку,</w:t>
      </w:r>
      <w:r w:rsidRPr="000811C1">
        <w:rPr>
          <w:rFonts w:ascii="GHEA Grapalat" w:hAnsi="GHEA Grapalat"/>
          <w:sz w:val="24"/>
          <w:szCs w:val="24"/>
        </w:rPr>
        <w:t xml:space="preserve"> </w:t>
      </w:r>
      <w:r>
        <w:rPr>
          <w:rFonts w:ascii="GHEA Grapalat" w:hAnsi="GHEA Grapalat"/>
          <w:sz w:val="24"/>
          <w:szCs w:val="24"/>
        </w:rPr>
        <w:t xml:space="preserve">то </w:t>
      </w:r>
      <w:r w:rsidRPr="008F2148">
        <w:rPr>
          <w:rFonts w:ascii="GHEA Grapalat" w:hAnsi="GHEA Grapalat"/>
          <w:sz w:val="24"/>
          <w:szCs w:val="24"/>
        </w:rPr>
        <w:t xml:space="preserve">оценочная комиссия может объявить </w:t>
      </w:r>
      <w:r>
        <w:rPr>
          <w:rFonts w:ascii="GHEA Grapalat" w:hAnsi="GHEA Grapalat"/>
          <w:sz w:val="24"/>
          <w:szCs w:val="24"/>
        </w:rPr>
        <w:t>отобранным</w:t>
      </w:r>
      <w:r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Pr="00A644AB">
        <w:rPr>
          <w:rFonts w:ascii="GHEA Grapalat" w:hAnsi="GHEA Grapalat"/>
          <w:sz w:val="24"/>
          <w:szCs w:val="24"/>
        </w:rPr>
        <w:t xml:space="preserve"> </w:t>
      </w:r>
      <w:r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Pr>
          <w:rFonts w:ascii="GHEA Grapalat" w:hAnsi="GHEA Grapalat"/>
          <w:sz w:val="24"/>
          <w:szCs w:val="24"/>
        </w:rPr>
        <w:t xml:space="preserve"> цены, превышающей</w:t>
      </w:r>
      <w:r w:rsidRPr="000811C1">
        <w:rPr>
          <w:rFonts w:ascii="GHEA Grapalat" w:hAnsi="GHEA Grapalat"/>
          <w:sz w:val="24"/>
          <w:szCs w:val="24"/>
        </w:rPr>
        <w:t xml:space="preserve"> </w:t>
      </w:r>
      <w:r w:rsidRPr="000811C1">
        <w:rPr>
          <w:rFonts w:ascii="GHEA Grapalat" w:hAnsi="GHEA Grapalat"/>
          <w:sz w:val="24"/>
          <w:szCs w:val="24"/>
        </w:rPr>
        <w:lastRenderedPageBreak/>
        <w:t xml:space="preserve">цену, установленную заявкой на закупку, и заключения соглашения между сторонами. При этом соглашение заключается в течение </w:t>
      </w:r>
      <w:r>
        <w:rPr>
          <w:rFonts w:ascii="GHEA Grapalat" w:hAnsi="GHEA Grapalat"/>
          <w:sz w:val="24"/>
          <w:szCs w:val="24"/>
        </w:rPr>
        <w:t>пятнадцати</w:t>
      </w:r>
      <w:r w:rsidRPr="000811C1">
        <w:rPr>
          <w:rFonts w:ascii="GHEA Grapalat" w:hAnsi="GHEA Grapalat"/>
          <w:sz w:val="24"/>
          <w:szCs w:val="24"/>
        </w:rPr>
        <w:t xml:space="preserve"> рабочих дней после предусмотрения дополнительных финансовых средств с продлением сроков </w:t>
      </w:r>
      <w:r>
        <w:rPr>
          <w:rFonts w:ascii="GHEA Grapalat" w:hAnsi="GHEA Grapalat"/>
          <w:sz w:val="24"/>
          <w:szCs w:val="24"/>
        </w:rPr>
        <w:t>предоставления услуг</w:t>
      </w:r>
      <w:r w:rsidRPr="00356BF3">
        <w:rPr>
          <w:rFonts w:ascii="GHEA Grapalat" w:hAnsi="GHEA Grapalat"/>
          <w:sz w:val="24"/>
          <w:szCs w:val="24"/>
        </w:rPr>
        <w:t xml:space="preserve"> н</w:t>
      </w:r>
      <w:r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 xml:space="preserve">Договор, заключенный в соответствии с настоящим абзацем, расторгается, если в течение </w:t>
      </w:r>
      <w:r>
        <w:rPr>
          <w:rFonts w:ascii="GHEA Grapalat" w:hAnsi="GHEA Grapalat"/>
          <w:sz w:val="24"/>
          <w:szCs w:val="24"/>
        </w:rPr>
        <w:t>шестидесяти</w:t>
      </w:r>
      <w:r w:rsidRPr="00235D56">
        <w:rPr>
          <w:rFonts w:ascii="GHEA Grapalat" w:hAnsi="GHEA Grapalat"/>
          <w:sz w:val="24"/>
          <w:szCs w:val="24"/>
        </w:rPr>
        <w:t xml:space="preserve"> календарных дней, следующих за заключением</w:t>
      </w:r>
      <w:r w:rsidRPr="0039134D">
        <w:rPr>
          <w:rFonts w:ascii="GHEA Grapalat" w:hAnsi="GHEA Grapalat"/>
          <w:sz w:val="24"/>
          <w:szCs w:val="24"/>
        </w:rPr>
        <w:t xml:space="preserve"> </w:t>
      </w:r>
      <w:r>
        <w:rPr>
          <w:rFonts w:ascii="GHEA Grapalat" w:hAnsi="GHEA Grapalat"/>
          <w:sz w:val="24"/>
          <w:szCs w:val="24"/>
        </w:rPr>
        <w:t xml:space="preserve">договора, </w:t>
      </w:r>
      <w:r w:rsidRPr="00235D56">
        <w:rPr>
          <w:rFonts w:ascii="GHEA Grapalat" w:hAnsi="GHEA Grapalat"/>
          <w:sz w:val="24"/>
          <w:szCs w:val="24"/>
        </w:rPr>
        <w:t>дополнительные финансовые средства</w:t>
      </w:r>
      <w:r w:rsidRPr="00EC09B0">
        <w:rPr>
          <w:rFonts w:ascii="GHEA Grapalat" w:hAnsi="GHEA Grapalat"/>
          <w:sz w:val="24"/>
          <w:szCs w:val="24"/>
        </w:rPr>
        <w:t xml:space="preserve"> </w:t>
      </w:r>
      <w:r>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lastRenderedPageBreak/>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lastRenderedPageBreak/>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F22B8A">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A304E3" w:rsidRPr="00A304E3">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C808AC" w:rsidRPr="00925DE0">
        <w:rPr>
          <w:rFonts w:ascii="GHEA Grapalat" w:hAnsi="GHEA Grapalat"/>
        </w:rPr>
        <w:t>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w:t>
      </w:r>
      <w:r w:rsidR="005A79EE" w:rsidRPr="009044F1">
        <w:rPr>
          <w:rFonts w:ascii="GHEA Grapalat" w:hAnsi="GHEA Grapalat"/>
          <w:sz w:val="24"/>
          <w:szCs w:val="24"/>
        </w:rPr>
        <w:t>2</w:t>
      </w:r>
      <w:r w:rsidR="00E32AB7" w:rsidRPr="00D80C3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D80C32" w:rsidRPr="00925DE0">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E00AE5" w:rsidRPr="00925DE0">
        <w:rPr>
          <w:rFonts w:ascii="GHEA Grapalat" w:hAnsi="GHEA Grapalat"/>
          <w:sz w:val="24"/>
          <w:szCs w:val="24"/>
        </w:rPr>
        <w:t>2</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BodyTextIndent2"/>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5E2189" w:rsidRPr="005E2189">
        <w:rPr>
          <w:rFonts w:ascii="GHEA Grapalat" w:hAnsi="GHEA Grapalat"/>
          <w:sz w:val="24"/>
          <w:szCs w:val="24"/>
        </w:rPr>
        <w:t>10</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9B2CB5" w:rsidRDefault="009B2CB5" w:rsidP="00B46D58">
      <w:pPr>
        <w:widowControl w:val="0"/>
        <w:tabs>
          <w:tab w:val="left" w:pos="1134"/>
        </w:tabs>
        <w:spacing w:after="160"/>
        <w:ind w:firstLine="567"/>
        <w:jc w:val="both"/>
        <w:rPr>
          <w:rFonts w:ascii="GHEA Grapalat" w:hAnsi="GHEA Grapalat"/>
        </w:rPr>
      </w:pP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 xml:space="preserve">При этом, проект утвержденного отобранным участником договора представляется </w:t>
      </w:r>
      <w:r w:rsidRPr="009044F1">
        <w:rPr>
          <w:rFonts w:ascii="GHEA Grapalat" w:hAnsi="GHEA Grapalat"/>
        </w:rPr>
        <w:lastRenderedPageBreak/>
        <w:t>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9B2CB5" w:rsidRDefault="009B2CB5" w:rsidP="00B46D58">
      <w:pPr>
        <w:pStyle w:val="BodyTextIndent"/>
        <w:widowControl w:val="0"/>
        <w:tabs>
          <w:tab w:val="left" w:pos="1134"/>
        </w:tabs>
        <w:spacing w:after="160" w:line="240" w:lineRule="auto"/>
        <w:ind w:firstLine="567"/>
        <w:rPr>
          <w:rFonts w:ascii="GHEA Grapalat" w:hAnsi="GHEA Grapalat"/>
          <w:i w:val="0"/>
          <w:sz w:val="24"/>
          <w:szCs w:val="24"/>
        </w:rPr>
      </w:pP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B14029" w:rsidRDefault="007F245B" w:rsidP="007F245B">
      <w:pPr>
        <w:rPr>
          <w:rFonts w:ascii="GHEA Grapalat" w:hAnsi="GHEA Grapalat"/>
          <w:b/>
        </w:rPr>
      </w:pPr>
      <w:r w:rsidRPr="00925DE0">
        <w:rPr>
          <w:rFonts w:ascii="GHEA Grapalat" w:hAnsi="GHEA Grapalat"/>
          <w:b/>
        </w:rPr>
        <w:t xml:space="preserve">                  </w:t>
      </w:r>
    </w:p>
    <w:p w:rsidR="00096865" w:rsidRPr="00925DE0" w:rsidRDefault="00030D40" w:rsidP="00B14029">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F245B" w:rsidRPr="00925DE0" w:rsidRDefault="007F245B" w:rsidP="007F245B">
      <w:pPr>
        <w:rPr>
          <w:rFonts w:ascii="GHEA Grapalat" w:hAnsi="GHEA Grapalat" w:cs="Arial"/>
          <w:b/>
          <w:iCs/>
        </w:rPr>
      </w:pP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5E2189" w:rsidRPr="000406CC" w:rsidRDefault="00A6609C" w:rsidP="005E2189">
      <w:pPr>
        <w:widowControl w:val="0"/>
        <w:tabs>
          <w:tab w:val="left" w:pos="1276"/>
        </w:tabs>
        <w:spacing w:after="160"/>
        <w:ind w:firstLine="567"/>
        <w:jc w:val="both"/>
        <w:rPr>
          <w:rFonts w:ascii="GHEA Grapalat" w:hAnsi="GHEA Grapalat"/>
        </w:rPr>
      </w:pPr>
      <w:r w:rsidRPr="008D2394">
        <w:rPr>
          <w:rFonts w:ascii="GHEA Grapalat" w:hAnsi="GHEA Grapalat"/>
        </w:rPr>
        <w:t xml:space="preserve">10.2 </w:t>
      </w:r>
      <w:r w:rsidR="005E2189" w:rsidRPr="000406CC">
        <w:rPr>
          <w:rFonts w:ascii="GHEA Grapalat" w:hAnsi="GHEA Grapalat"/>
        </w:rPr>
        <w:t xml:space="preserve">Размер обеспечения квалификации равен </w:t>
      </w:r>
      <w:r w:rsidR="005E2189">
        <w:rPr>
          <w:rFonts w:ascii="GHEA Grapalat" w:hAnsi="GHEA Grapalat"/>
        </w:rPr>
        <w:t>патнадцати процентам</w:t>
      </w:r>
      <w:r w:rsidR="005E2189" w:rsidRPr="000406CC">
        <w:rPr>
          <w:rFonts w:ascii="GHEA Grapalat" w:hAnsi="GHEA Grapalat"/>
        </w:rPr>
        <w:t xml:space="preserve"> ценового предложения отобранного участника.Обеспечение квалификации представляется в виде</w:t>
      </w:r>
      <w:r w:rsidR="005E2189" w:rsidRPr="00174059">
        <w:rPr>
          <w:rFonts w:ascii="GHEA Grapalat" w:hAnsi="GHEA Grapalat"/>
        </w:rPr>
        <w:t xml:space="preserve"> наличных денег, или гарантий, предоставленных банками или страховыми организациями</w:t>
      </w:r>
      <w:r w:rsidR="005E2189" w:rsidRPr="00337E33">
        <w:rPr>
          <w:rFonts w:ascii="GHEA Grapalat" w:hAnsi="GHEA Grapalat"/>
        </w:rPr>
        <w:t>(приложение 4)</w:t>
      </w:r>
      <w:r w:rsidR="005E2189" w:rsidRPr="000406CC">
        <w:rPr>
          <w:rFonts w:ascii="GHEA Grapalat" w:hAnsi="GHEA Grapalat"/>
        </w:rPr>
        <w:t xml:space="preserve">. Причем  обеспечение должно быть действительным как минимум включительно до </w:t>
      </w:r>
      <w:r w:rsidR="005E2189" w:rsidRPr="000E1D32">
        <w:rPr>
          <w:rFonts w:ascii="GHEA Grapalat" w:hAnsi="GHEA Grapalat"/>
        </w:rPr>
        <w:t>90</w:t>
      </w:r>
      <w:r w:rsidR="005E2189" w:rsidRPr="000406CC">
        <w:rPr>
          <w:rFonts w:ascii="GHEA Grapalat" w:hAnsi="GHEA Grapalat"/>
        </w:rPr>
        <w:t>-го рабочего дня, следующего за днем полного принятия заказчиком результата выполнения договора</w:t>
      </w:r>
      <w:r w:rsidR="005E2189" w:rsidRPr="00C256E1">
        <w:rPr>
          <w:rFonts w:ascii="GHEA Grapalat" w:hAnsi="GHEA Grapalat"/>
          <w:vertAlign w:val="superscript"/>
        </w:rPr>
        <w:t>12.1</w:t>
      </w:r>
      <w:r w:rsidR="005E2189" w:rsidRPr="000406CC">
        <w:rPr>
          <w:rFonts w:ascii="GHEA Grapalat" w:hAnsi="GHEA Grapalat"/>
        </w:rPr>
        <w:t xml:space="preserve">. </w:t>
      </w:r>
    </w:p>
    <w:p w:rsidR="00CD2651" w:rsidRPr="002E6E0C" w:rsidRDefault="00CD2651"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договора.</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Pr="00707948" w:rsidRDefault="00CD2651" w:rsidP="00CD2651">
      <w:pPr>
        <w:widowControl w:val="0"/>
        <w:tabs>
          <w:tab w:val="left" w:pos="1276"/>
        </w:tabs>
        <w:spacing w:after="160"/>
        <w:ind w:firstLine="567"/>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 xml:space="preserve">в </w:t>
      </w:r>
      <w:r w:rsidR="008F4C63" w:rsidRPr="00935401">
        <w:rPr>
          <w:rFonts w:ascii="GHEA Grapalat" w:hAnsi="GHEA Grapalat"/>
        </w:rPr>
        <w:lastRenderedPageBreak/>
        <w:t>пропорции, исчисленной в отношении суммы этого этапа</w:t>
      </w:r>
      <w:r w:rsidRPr="00707948">
        <w:rPr>
          <w:rFonts w:ascii="GHEA Grapalat" w:hAnsi="GHEA Grapalat"/>
        </w:rPr>
        <w:t>.</w:t>
      </w:r>
    </w:p>
    <w:p w:rsidR="00055FCF" w:rsidRDefault="00055FCF">
      <w:pPr>
        <w:rPr>
          <w:rFonts w:ascii="GHEA Grapalat" w:hAnsi="GHEA Grapalat"/>
        </w:rPr>
      </w:pPr>
      <w:r>
        <w:rPr>
          <w:rFonts w:ascii="GHEA Grapalat" w:hAnsi="GHEA Grapalat"/>
        </w:rPr>
        <w:t>--------------------------</w:t>
      </w:r>
    </w:p>
    <w:p w:rsidR="00055FCF" w:rsidRPr="009F031B" w:rsidRDefault="00055FCF" w:rsidP="00055FCF">
      <w:pPr>
        <w:pStyle w:val="FootnoteText"/>
        <w:jc w:val="both"/>
        <w:rPr>
          <w:rFonts w:ascii="GHEA Grapalat" w:hAnsi="GHEA Grapalat"/>
          <w:i/>
        </w:rPr>
      </w:pPr>
      <w:r w:rsidRPr="009F031B">
        <w:rPr>
          <w:rFonts w:ascii="GHEA Grapalat" w:hAnsi="GHEA Grapalat"/>
          <w:i/>
        </w:rPr>
        <w:t>1</w:t>
      </w:r>
      <w:r w:rsidR="00682C6C" w:rsidRPr="009F031B">
        <w:rPr>
          <w:rFonts w:ascii="GHEA Grapalat" w:hAnsi="GHEA Grapalat"/>
          <w:i/>
        </w:rPr>
        <w:t>2</w:t>
      </w:r>
      <w:r w:rsidRPr="009F031B">
        <w:rPr>
          <w:rFonts w:ascii="GHEA Grapalat" w:hAnsi="GHEA Grapalat"/>
          <w:i/>
        </w:rPr>
        <w:t>.1 Если цена данного лота по заявке на закупку</w:t>
      </w:r>
      <w:r w:rsidRPr="009F031B">
        <w:rPr>
          <w:rFonts w:ascii="Cambria Math" w:hAnsi="Cambria Math" w:cs="Cambria Math"/>
          <w:i/>
        </w:rPr>
        <w:t>․</w:t>
      </w:r>
    </w:p>
    <w:p w:rsidR="00055FCF" w:rsidRPr="009F031B" w:rsidRDefault="00055FCF" w:rsidP="00055FCF">
      <w:pPr>
        <w:pStyle w:val="FootnoteText"/>
        <w:jc w:val="both"/>
        <w:rPr>
          <w:rFonts w:ascii="GHEA Grapalat" w:hAnsi="GHEA Grapalat"/>
          <w:i/>
        </w:rPr>
      </w:pPr>
      <w:r w:rsidRPr="009F031B">
        <w:rPr>
          <w:rFonts w:ascii="GHEA Grapalat" w:hAnsi="GHEA Grapalat"/>
          <w:i/>
        </w:rPr>
        <w:t>-не превышает двадцатипятикратный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или страховыми организациями"</w:t>
      </w:r>
      <w:r w:rsidRPr="009F031B">
        <w:rPr>
          <w:rFonts w:ascii="Cambria Math" w:hAnsi="Cambria Math" w:cs="Cambria Math"/>
          <w:i/>
        </w:rPr>
        <w:t>․</w:t>
      </w:r>
    </w:p>
    <w:p w:rsidR="00055FCF" w:rsidRPr="009F031B" w:rsidRDefault="00055FCF" w:rsidP="00055FCF">
      <w:pPr>
        <w:pStyle w:val="FootnoteText"/>
        <w:jc w:val="both"/>
        <w:rPr>
          <w:rFonts w:ascii="GHEA Grapalat" w:hAnsi="GHEA Grapalat"/>
          <w:i/>
        </w:rPr>
      </w:pPr>
      <w:r w:rsidRPr="009F031B">
        <w:rPr>
          <w:rFonts w:ascii="GHEA Grapalat" w:hAnsi="GHEA Grapalat"/>
          <w:i/>
        </w:rPr>
        <w:t>- не превышает семидесятикратный 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 соглашения о неустойке (приложение 4</w:t>
      </w:r>
      <w:r w:rsidRPr="009F031B">
        <w:rPr>
          <w:rFonts w:ascii="Cambria Math" w:hAnsi="Cambria Math" w:cs="Cambria Math"/>
          <w:i/>
        </w:rPr>
        <w:t>․</w:t>
      </w:r>
      <w:r w:rsidRPr="009F031B">
        <w:rPr>
          <w:rFonts w:ascii="GHEA Grapalat" w:hAnsi="GHEA Grapalat"/>
          <w:i/>
        </w:rPr>
        <w:t xml:space="preserve">2) </w:t>
      </w:r>
      <w:r w:rsidRPr="009F031B">
        <w:rPr>
          <w:rFonts w:ascii="GHEA Grapalat" w:hAnsi="GHEA Grapalat" w:cs="GHEA Mariam"/>
          <w:i/>
        </w:rPr>
        <w:t>или</w:t>
      </w:r>
      <w:r w:rsidRPr="009F031B">
        <w:rPr>
          <w:rFonts w:ascii="GHEA Grapalat" w:hAnsi="GHEA Grapalat"/>
          <w:i/>
        </w:rPr>
        <w:t xml:space="preserve">", </w:t>
      </w:r>
      <w:r w:rsidRPr="009F031B">
        <w:rPr>
          <w:rFonts w:ascii="GHEA Grapalat" w:hAnsi="GHEA Grapalat" w:cs="GHEA Mariam"/>
          <w:i/>
        </w:rPr>
        <w:t>а</w:t>
      </w:r>
      <w:r w:rsidRPr="009F031B">
        <w:rPr>
          <w:rFonts w:ascii="GHEA Grapalat" w:hAnsi="GHEA Grapalat"/>
          <w:i/>
        </w:rPr>
        <w:t xml:space="preserve"> </w:t>
      </w:r>
      <w:r w:rsidRPr="009F031B">
        <w:rPr>
          <w:rFonts w:ascii="GHEA Grapalat" w:hAnsi="GHEA Grapalat" w:cs="GHEA Mariam"/>
          <w:i/>
        </w:rPr>
        <w:t>число</w:t>
      </w:r>
      <w:r w:rsidRPr="009F031B">
        <w:rPr>
          <w:rFonts w:ascii="GHEA Grapalat" w:hAnsi="GHEA Grapalat"/>
          <w:i/>
        </w:rPr>
        <w:t xml:space="preserve"> " 20 "</w:t>
      </w:r>
      <w:r w:rsidRPr="009F031B">
        <w:rPr>
          <w:rFonts w:ascii="GHEA Grapalat" w:hAnsi="GHEA Grapalat" w:cs="GHEA Mariam"/>
          <w:i/>
        </w:rPr>
        <w:t>заменяется</w:t>
      </w:r>
      <w:r w:rsidRPr="009F031B">
        <w:rPr>
          <w:rFonts w:ascii="GHEA Grapalat" w:hAnsi="GHEA Grapalat"/>
          <w:i/>
        </w:rPr>
        <w:t xml:space="preserve"> </w:t>
      </w:r>
      <w:r w:rsidRPr="009F031B">
        <w:rPr>
          <w:rFonts w:ascii="GHEA Grapalat" w:hAnsi="GHEA Grapalat" w:cs="GHEA Mariam"/>
          <w:i/>
        </w:rPr>
        <w:t>числом</w:t>
      </w:r>
      <w:r w:rsidRPr="009F031B">
        <w:rPr>
          <w:rFonts w:ascii="GHEA Grapalat" w:hAnsi="GHEA Grapalat"/>
          <w:i/>
        </w:rPr>
        <w:t xml:space="preserve"> "90".</w:t>
      </w:r>
    </w:p>
    <w:p w:rsidR="00055FCF" w:rsidRPr="009F031B" w:rsidRDefault="00055FCF" w:rsidP="00055FCF">
      <w:pPr>
        <w:pStyle w:val="FootnoteText"/>
        <w:jc w:val="both"/>
        <w:rPr>
          <w:rFonts w:ascii="GHEA Grapalat" w:hAnsi="GHEA Grapalat"/>
          <w:i/>
        </w:rPr>
      </w:pPr>
      <w:r w:rsidRPr="009F031B">
        <w:rPr>
          <w:rFonts w:ascii="GHEA Grapalat" w:hAnsi="GHEA Grapalat"/>
          <w:i/>
        </w:rPr>
        <w:t>- превышает семидесятикратный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rsidR="00CD2651" w:rsidRPr="009F031B" w:rsidRDefault="00055FCF">
      <w:pPr>
        <w:rPr>
          <w:rFonts w:ascii="GHEA Grapalat" w:hAnsi="GHEA Grapalat"/>
          <w:i/>
        </w:rPr>
      </w:pPr>
      <w:r w:rsidRPr="009F031B">
        <w:rPr>
          <w:rFonts w:ascii="GHEA Grapalat" w:hAnsi="GHEA Grapalat"/>
          <w:i/>
        </w:rPr>
        <w:t xml:space="preserve">  </w:t>
      </w:r>
    </w:p>
    <w:p w:rsidR="00816D27" w:rsidRDefault="00816D27">
      <w:pPr>
        <w:rPr>
          <w:rFonts w:ascii="GHEA Grapalat" w:hAnsi="GHEA Grapalat" w:cs="Sylfaen"/>
        </w:rPr>
      </w:pPr>
      <w:r>
        <w:rPr>
          <w:rFonts w:ascii="GHEA Grapalat" w:hAnsi="GHEA Grapalat" w:cs="Sylfaen"/>
        </w:rPr>
        <w:br w:type="page"/>
      </w:r>
    </w:p>
    <w:p w:rsidR="00CD2651" w:rsidRPr="00853D2D" w:rsidRDefault="00CD2651" w:rsidP="00CD2651">
      <w:pPr>
        <w:widowControl w:val="0"/>
        <w:tabs>
          <w:tab w:val="left" w:pos="1276"/>
        </w:tabs>
        <w:spacing w:after="160"/>
        <w:ind w:firstLine="567"/>
        <w:jc w:val="both"/>
        <w:rPr>
          <w:rFonts w:ascii="GHEA Grapalat" w:hAnsi="GHEA Grapalat" w:cs="Sylfaen"/>
        </w:rPr>
      </w:pPr>
      <w:r w:rsidRPr="00853D2D">
        <w:rPr>
          <w:rFonts w:ascii="GHEA Grapalat" w:hAnsi="GHEA Grapalat" w:cs="Sylfaen"/>
        </w:rPr>
        <w:lastRenderedPageBreak/>
        <w:t>Обеспечение квалификации в виде гарантии отобранный участник представляет согласно приложению 4 или приложению 4.</w:t>
      </w:r>
      <w:r w:rsidRPr="00853D2D">
        <w:rPr>
          <w:rStyle w:val="FootnoteReference"/>
          <w:rFonts w:ascii="GHEA Grapalat" w:hAnsi="GHEA Grapalat" w:cs="Sylfaen"/>
        </w:rPr>
        <w:footnoteReference w:customMarkFollows="1" w:id="4"/>
        <w:t>11</w:t>
      </w:r>
    </w:p>
    <w:p w:rsidR="002406D8" w:rsidRPr="00853D2D" w:rsidRDefault="002406D8" w:rsidP="00B46D58">
      <w:pPr>
        <w:widowControl w:val="0"/>
        <w:tabs>
          <w:tab w:val="left" w:pos="1276"/>
        </w:tabs>
        <w:spacing w:after="160"/>
        <w:ind w:firstLine="567"/>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rsidR="005E2189" w:rsidRPr="0001628D" w:rsidRDefault="00030D40" w:rsidP="005E2189">
      <w:pPr>
        <w:widowControl w:val="0"/>
        <w:tabs>
          <w:tab w:val="left" w:pos="1276"/>
        </w:tabs>
        <w:spacing w:after="160"/>
        <w:ind w:firstLine="567"/>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005E2189" w:rsidRPr="0001628D">
        <w:rPr>
          <w:rFonts w:ascii="GHEA Grapalat" w:hAnsi="GHEA Grapalat"/>
        </w:rPr>
        <w:t>Размер обеспечения договора составляет 10 процентов от цены договора. Обеспечение договора представляется в виде банковской гарантии (Приложение 5) или наличных денег</w:t>
      </w:r>
      <w:r w:rsidR="005E2189" w:rsidRPr="0001628D">
        <w:rPr>
          <w:rStyle w:val="FootnoteReference"/>
          <w:rFonts w:ascii="GHEA Grapalat" w:hAnsi="GHEA Grapalat"/>
        </w:rPr>
        <w:footnoteReference w:customMarkFollows="1" w:id="5"/>
        <w:t>13</w:t>
      </w:r>
      <w:r w:rsidR="005E2189" w:rsidRPr="0001628D">
        <w:rPr>
          <w:rFonts w:ascii="GHEA Grapalat" w:hAnsi="GHEA Grapalat"/>
        </w:rPr>
        <w:t>.</w:t>
      </w:r>
    </w:p>
    <w:p w:rsidR="0011249D" w:rsidRDefault="0058395E" w:rsidP="00B46D58">
      <w:pPr>
        <w:widowControl w:val="0"/>
        <w:tabs>
          <w:tab w:val="left" w:pos="1276"/>
        </w:tabs>
        <w:spacing w:after="160"/>
        <w:ind w:firstLine="567"/>
        <w:jc w:val="both"/>
        <w:rPr>
          <w:rFonts w:ascii="GHEA Grapalat" w:hAnsi="GHEA Grapalat"/>
        </w:rPr>
      </w:pPr>
      <w:r w:rsidRPr="00853D2D">
        <w:rPr>
          <w:rFonts w:ascii="GHEA Grapalat" w:hAnsi="GHEA Grapalat"/>
        </w:rPr>
        <w:t xml:space="preserve">Если процедура закупки организована </w:t>
      </w:r>
      <w:r w:rsidR="0011249D" w:rsidRPr="00853D2D">
        <w:rPr>
          <w:rFonts w:ascii="GHEA Grapalat" w:hAnsi="GHEA Grapalat"/>
        </w:rPr>
        <w:t xml:space="preserve">по лотам и участник признается отобранным участником по более чем одному лоту, </w:t>
      </w:r>
      <w:r w:rsidR="0011249D" w:rsidRPr="00853D2D">
        <w:rPr>
          <w:rFonts w:ascii="GHEA Grapalat" w:hAnsi="GHEA Grapalat" w:cs="Sylfaen"/>
        </w:rPr>
        <w:t xml:space="preserve">то он может предоставить обеспечение квалификации как </w:t>
      </w:r>
      <w:r w:rsidR="0011249D" w:rsidRPr="00853D2D">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11249D" w:rsidRPr="00B04651">
        <w:rPr>
          <w:rFonts w:ascii="GHEA Grapalat" w:hAnsi="GHEA Grapalat"/>
        </w:rPr>
        <w:t>цене договора.</w:t>
      </w:r>
      <w:r w:rsidR="0011249D">
        <w:rPr>
          <w:rFonts w:ascii="GHEA Grapalat" w:hAnsi="GHEA Grapalat"/>
        </w:rPr>
        <w:t xml:space="preserve"> </w:t>
      </w:r>
    </w:p>
    <w:p w:rsidR="00E969ED" w:rsidRPr="00DC30CC" w:rsidRDefault="00740EF5"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963991">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w:t>
      </w:r>
      <w:r w:rsidR="00D32092" w:rsidRPr="00A21022">
        <w:rPr>
          <w:rFonts w:ascii="GHEA Grapalat" w:hAnsi="GHEA Grapalat" w:cs="Sylfaen"/>
        </w:rPr>
        <w:lastRenderedPageBreak/>
        <w:t>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2807DD" w:rsidRDefault="002807DD" w:rsidP="002807DD">
      <w:pPr>
        <w:rPr>
          <w:rFonts w:ascii="GHEA Grapalat" w:hAnsi="GHEA Grapalat"/>
          <w:b/>
        </w:rPr>
      </w:pPr>
      <w:r>
        <w:rPr>
          <w:rFonts w:ascii="GHEA Grapalat" w:hAnsi="GHEA Grapalat"/>
          <w:b/>
        </w:rPr>
        <w:t xml:space="preserve">                         </w:t>
      </w:r>
    </w:p>
    <w:p w:rsidR="002807DD" w:rsidRDefault="002807DD" w:rsidP="002807DD">
      <w:pPr>
        <w:rPr>
          <w:rFonts w:ascii="GHEA Grapalat" w:hAnsi="GHEA Grapalat"/>
          <w:b/>
        </w:rPr>
      </w:pP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5E2189" w:rsidRPr="009044F1" w:rsidRDefault="00096865" w:rsidP="005E2189">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5E2189" w:rsidRPr="009044F1">
        <w:rPr>
          <w:rFonts w:ascii="GHEA Grapalat" w:hAnsi="GHEA Grapalat"/>
        </w:rPr>
        <w:t>прекращается потребность в закупке. 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9"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w:t>
      </w:r>
      <w:r w:rsidR="00D51669">
        <w:rPr>
          <w:rFonts w:ascii="GHEA Grapalat" w:hAnsi="GHEA Grapalat"/>
        </w:rPr>
        <w:lastRenderedPageBreak/>
        <w:t xml:space="preserve">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w:t>
      </w:r>
      <w:r w:rsidRPr="009044F1">
        <w:rPr>
          <w:rFonts w:ascii="GHEA Grapalat" w:hAnsi="GHEA Grapalat"/>
        </w:rPr>
        <w:lastRenderedPageBreak/>
        <w:t>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xml:space="preserve">, </w:t>
      </w:r>
      <w:r w:rsidRPr="009044F1">
        <w:rPr>
          <w:rFonts w:ascii="GHEA Grapalat" w:hAnsi="GHEA Grapalat"/>
        </w:rPr>
        <w:lastRenderedPageBreak/>
        <w:t>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4373E3" w:rsidRDefault="004373E3" w:rsidP="00B46D58">
      <w:pPr>
        <w:rPr>
          <w:rFonts w:ascii="GHEA Grapalat" w:hAnsi="GHEA Grapalat"/>
          <w:b/>
        </w:rPr>
      </w:pPr>
    </w:p>
    <w:p w:rsidR="00503980" w:rsidRDefault="00503980">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6"/>
        <w:t>14</w:t>
      </w:r>
    </w:p>
    <w:p w:rsidR="001F2FA5" w:rsidRPr="00626A7E" w:rsidRDefault="001F2FA5" w:rsidP="001F2FA5">
      <w:pPr>
        <w:widowControl w:val="0"/>
        <w:tabs>
          <w:tab w:val="left" w:pos="1134"/>
        </w:tabs>
        <w:spacing w:after="160"/>
        <w:ind w:firstLine="567"/>
        <w:jc w:val="both"/>
        <w:rPr>
          <w:rFonts w:ascii="GHEA Grapalat" w:hAnsi="GHEA Grapalat"/>
          <w:b/>
        </w:rPr>
      </w:pPr>
      <w:r w:rsidRPr="00626A7E">
        <w:rPr>
          <w:rFonts w:ascii="GHEA Grapalat" w:hAnsi="GHEA Grapalat"/>
          <w:b/>
        </w:rPr>
        <w:t>2.4</w:t>
      </w:r>
      <w:r w:rsidRPr="00626A7E">
        <w:rPr>
          <w:rStyle w:val="Heading7Char"/>
          <w:rFonts w:ascii="inherit" w:hAnsi="inherit"/>
          <w:b w:val="0"/>
          <w:color w:val="202124"/>
          <w:sz w:val="42"/>
          <w:szCs w:val="42"/>
        </w:rPr>
        <w:t xml:space="preserve"> </w:t>
      </w:r>
      <w:r w:rsidRPr="00626A7E">
        <w:rPr>
          <w:rFonts w:ascii="GHEA Grapalat" w:hAnsi="GHEA Grapalat"/>
          <w:b/>
        </w:rPr>
        <w:t>Аналогичное соглашение было заключено ранее / п. 2.4 настоящего приглашения /</w:t>
      </w:r>
    </w:p>
    <w:p w:rsidR="001F2FA5" w:rsidRPr="00626A7E" w:rsidRDefault="001F2FA5" w:rsidP="001F2FA5">
      <w:pPr>
        <w:widowControl w:val="0"/>
        <w:tabs>
          <w:tab w:val="left" w:pos="1134"/>
        </w:tabs>
        <w:spacing w:after="160"/>
        <w:ind w:firstLine="567"/>
        <w:jc w:val="both"/>
        <w:rPr>
          <w:rFonts w:ascii="GHEA Grapalat" w:hAnsi="GHEA Grapalat"/>
          <w:b/>
        </w:rPr>
      </w:pPr>
      <w:r w:rsidRPr="00626A7E">
        <w:rPr>
          <w:rFonts w:ascii="GHEA Grapalat" w:hAnsi="GHEA Grapalat"/>
          <w:b/>
        </w:rPr>
        <w:t>2.5 Рабочие ресурсы: Приложение 3</w:t>
      </w:r>
    </w:p>
    <w:p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1F2FA5">
        <w:rPr>
          <w:rFonts w:ascii="GHEA Grapalat" w:hAnsi="GHEA Grapalat"/>
          <w:lang w:val="en-US"/>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4B700C" w:rsidRPr="004B700C">
        <w:rPr>
          <w:rFonts w:ascii="GHEA Grapalat" w:hAnsi="GHEA Grapalat"/>
        </w:rPr>
        <w:t>1</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4B700C" w:rsidRPr="00297D44" w:rsidRDefault="00B2572B" w:rsidP="004B700C">
      <w:pPr>
        <w:pStyle w:val="BodyTextIndent"/>
        <w:widowControl w:val="0"/>
        <w:spacing w:after="160" w:line="240" w:lineRule="auto"/>
        <w:ind w:firstLine="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4B700C" w:rsidRPr="00297D44">
        <w:rPr>
          <w:rFonts w:ascii="GHEA Grapalat" w:hAnsi="GHEA Grapalat"/>
          <w:b/>
          <w:sz w:val="24"/>
          <w:szCs w:val="24"/>
        </w:rPr>
        <w:t>ЕГС-BMKhTsDzB-22/1</w:t>
      </w:r>
    </w:p>
    <w:p w:rsidR="00B2572B" w:rsidRPr="00374F4A" w:rsidRDefault="00B2572B" w:rsidP="00B46D58">
      <w:pPr>
        <w:pStyle w:val="BodyTextIndent3"/>
        <w:widowControl w:val="0"/>
        <w:spacing w:after="160" w:line="240" w:lineRule="auto"/>
        <w:jc w:val="right"/>
        <w:rPr>
          <w:rFonts w:ascii="GHEA Grapalat" w:hAnsi="GHEA Grapalat" w:cs="Arial"/>
          <w:b/>
          <w:sz w:val="24"/>
          <w:szCs w:val="24"/>
        </w:rPr>
      </w:pP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4B700C" w:rsidRDefault="00374F4A" w:rsidP="004B700C">
      <w:pPr>
        <w:pStyle w:val="BodyTextIndent"/>
        <w:widowControl w:val="0"/>
        <w:spacing w:after="160" w:line="240" w:lineRule="auto"/>
        <w:ind w:firstLine="0"/>
        <w:rPr>
          <w:rFonts w:ascii="GHEA Grapalat" w:hAnsi="GHEA Grapalat" w:cs="Sylfaen"/>
        </w:rPr>
      </w:pPr>
      <w:r>
        <w:rPr>
          <w:rFonts w:ascii="GHEA Grapalat" w:hAnsi="GHEA Grapalat"/>
        </w:rPr>
        <w:t>___________</w:t>
      </w:r>
      <w:r w:rsidR="004B700C" w:rsidRPr="004B700C">
        <w:rPr>
          <w:rFonts w:ascii="GHEA Grapalat" w:hAnsi="GHEA Grapalat"/>
          <w:u w:val="single"/>
        </w:rPr>
        <w:t xml:space="preserve"> </w:t>
      </w:r>
      <w:r w:rsidR="004B700C" w:rsidRPr="004B700C">
        <w:rPr>
          <w:rFonts w:ascii="GHEA Grapalat" w:hAnsi="GHEA Grapalat"/>
          <w:sz w:val="24"/>
          <w:u w:val="single"/>
        </w:rPr>
        <w:t>ЗАО “Ергорсвет”</w:t>
      </w:r>
      <w:r w:rsidR="004B700C" w:rsidRPr="004B700C">
        <w:rPr>
          <w:rFonts w:ascii="GHEA Grapalat" w:hAnsi="GHEA Grapalat"/>
          <w:sz w:val="24"/>
        </w:rPr>
        <w:t>__</w:t>
      </w:r>
      <w:r w:rsidRPr="004B700C">
        <w:rPr>
          <w:rFonts w:ascii="GHEA Grapalat" w:hAnsi="GHEA Grapalat"/>
          <w:sz w:val="24"/>
        </w:rPr>
        <w:t xml:space="preserve">___________ </w:t>
      </w:r>
      <w:r w:rsidRPr="004B700C">
        <w:rPr>
          <w:rFonts w:ascii="GHEA Grapalat" w:hAnsi="GHEA Grapalat"/>
          <w:i w:val="0"/>
          <w:sz w:val="24"/>
          <w:szCs w:val="24"/>
        </w:rPr>
        <w:t xml:space="preserve">под кодом </w:t>
      </w:r>
      <w:r w:rsidR="004B700C" w:rsidRPr="004B700C">
        <w:rPr>
          <w:rFonts w:ascii="GHEA Grapalat" w:hAnsi="GHEA Grapalat"/>
          <w:i w:val="0"/>
          <w:sz w:val="24"/>
          <w:szCs w:val="24"/>
        </w:rPr>
        <w:t xml:space="preserve"> ЕГС-BMKhTsDzB-22/1</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B225D5" w:rsidRPr="00D3436F">
        <w:rPr>
          <w:rFonts w:ascii="GHEA Grapalat" w:hAnsi="GHEA Grapalat"/>
        </w:rPr>
        <w:t>открытый конкурс</w:t>
      </w:r>
      <w:r>
        <w:rPr>
          <w:rFonts w:ascii="GHEA Grapalat" w:hAnsi="GHEA Grapalat"/>
        </w:rPr>
        <w:t xml:space="preserve"> под кодом </w:t>
      </w:r>
      <w:r w:rsidR="004B700C" w:rsidRPr="004B700C">
        <w:rPr>
          <w:rFonts w:ascii="GHEA Grapalat" w:hAnsi="GHEA Grapalat"/>
          <w:spacing w:val="-4"/>
        </w:rPr>
        <w:t xml:space="preserve">ЕГС-BMKhTsDzB-22/1, </w:t>
      </w:r>
      <w:r w:rsidR="00A90FCD" w:rsidRPr="004B700C">
        <w:rPr>
          <w:rFonts w:ascii="GHEA Grapalat" w:hAnsi="GHEA Grapalat"/>
          <w:spacing w:val="-4"/>
        </w:rPr>
        <w:t>и</w:t>
      </w:r>
      <w:r w:rsidR="00A90FCD">
        <w:rPr>
          <w:rFonts w:ascii="GHEA Grapalat" w:hAnsi="GHEA Grapalat"/>
        </w:rPr>
        <w:t xml:space="preserve">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w:t>
      </w:r>
      <w:r w:rsidR="00FB3E24" w:rsidRPr="00FB3E24">
        <w:rPr>
          <w:rFonts w:ascii="GHEA Grapalat" w:hAnsi="GHEA Grapalat"/>
          <w:vertAlign w:val="superscript"/>
        </w:rPr>
        <w:t>17</w:t>
      </w:r>
      <w:r w:rsidR="00952531">
        <w:rPr>
          <w:rFonts w:ascii="GHEA Grapalat" w:hAnsi="GHEA Grapalat"/>
        </w:rPr>
        <w:t>,</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4B700C" w:rsidRPr="004B700C">
        <w:rPr>
          <w:rFonts w:ascii="GHEA Grapalat" w:hAnsi="GHEA Grapalat"/>
          <w:spacing w:val="-4"/>
        </w:rPr>
        <w:t>ЕГС-BMKhTsDzB-22/1</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FootnoteReference"/>
          <w:rFonts w:ascii="GHEA Grapalat" w:hAnsi="GHEA Grapalat"/>
          <w:sz w:val="32"/>
          <w:szCs w:val="32"/>
        </w:rPr>
        <w:footnoteReference w:customMarkFollows="1" w:id="7"/>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2" w:author="Inesa Kocharyan" w:date="2021-09-01T14:04:00Z"/>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lastRenderedPageBreak/>
        <w:t>Приложение 1.</w:t>
      </w:r>
      <w:r w:rsidR="00BD3FDD">
        <w:rPr>
          <w:rFonts w:ascii="GHEA Grapalat" w:hAnsi="GHEA Grapalat"/>
          <w:b/>
        </w:rPr>
        <w:t>1</w:t>
      </w:r>
      <w:r>
        <w:rPr>
          <w:rFonts w:ascii="GHEA Grapalat" w:hAnsi="GHEA Grapalat"/>
          <w:b/>
        </w:rPr>
        <w:t xml:space="preserve">** </w:t>
      </w:r>
    </w:p>
    <w:p w:rsidR="00297D44" w:rsidRPr="00297D44" w:rsidRDefault="00297D44" w:rsidP="00297D44">
      <w:pPr>
        <w:pStyle w:val="BodyTextIndent"/>
        <w:widowControl w:val="0"/>
        <w:spacing w:after="160" w:line="240" w:lineRule="auto"/>
        <w:ind w:firstLine="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297D44">
        <w:rPr>
          <w:rFonts w:ascii="GHEA Grapalat" w:hAnsi="GHEA Grapalat"/>
          <w:b/>
          <w:sz w:val="24"/>
          <w:szCs w:val="24"/>
        </w:rPr>
        <w:t>ЕГС-BMKhTsDzB-22/1</w:t>
      </w:r>
    </w:p>
    <w:p w:rsidR="00123294" w:rsidRDefault="00123294" w:rsidP="00B46D58">
      <w:pPr>
        <w:rPr>
          <w:rFonts w:ascii="GHEA Grapalat" w:hAnsi="GHEA Grapalat"/>
          <w:b/>
        </w:rPr>
      </w:pPr>
    </w:p>
    <w:p w:rsidR="00B048B2" w:rsidRDefault="00B048B2"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rsidTr="001F2FA5">
        <w:tc>
          <w:tcPr>
            <w:tcW w:w="2836"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1F2FA5">
            <w:pPr>
              <w:spacing w:before="240" w:after="240"/>
              <w:rPr>
                <w:rFonts w:ascii="GHEA Grapalat" w:eastAsia="GHEA Grapalat" w:hAnsi="GHEA Grapalat" w:cs="GHEA Grapalat"/>
              </w:rPr>
            </w:pPr>
          </w:p>
        </w:tc>
      </w:tr>
      <w:tr w:rsidR="00A9306E" w:rsidRPr="00FD1EE4" w:rsidTr="001F2FA5">
        <w:tc>
          <w:tcPr>
            <w:tcW w:w="2836"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1F2FA5">
            <w:pPr>
              <w:spacing w:before="240" w:after="240"/>
              <w:rPr>
                <w:rFonts w:ascii="GHEA Grapalat" w:eastAsia="GHEA Grapalat" w:hAnsi="GHEA Grapalat" w:cs="GHEA Grapalat"/>
              </w:rPr>
            </w:pPr>
          </w:p>
        </w:tc>
      </w:tr>
      <w:tr w:rsidR="00A9306E" w:rsidRPr="00FD1EE4" w:rsidTr="001F2FA5">
        <w:tc>
          <w:tcPr>
            <w:tcW w:w="2836"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1F2FA5">
            <w:pPr>
              <w:spacing w:before="240" w:after="240"/>
              <w:rPr>
                <w:rFonts w:ascii="GHEA Grapalat" w:eastAsia="GHEA Grapalat" w:hAnsi="GHEA Grapalat" w:cs="GHEA Grapalat"/>
              </w:rPr>
            </w:pPr>
          </w:p>
        </w:tc>
      </w:tr>
      <w:tr w:rsidR="00A9306E" w:rsidRPr="00FD1EE4" w:rsidTr="001F2FA5">
        <w:tc>
          <w:tcPr>
            <w:tcW w:w="2836"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1F2FA5">
            <w:pPr>
              <w:spacing w:before="240" w:after="240"/>
              <w:rPr>
                <w:rFonts w:ascii="GHEA Grapalat" w:eastAsia="GHEA Grapalat" w:hAnsi="GHEA Grapalat" w:cs="GHEA Grapalat"/>
              </w:rPr>
            </w:pPr>
          </w:p>
        </w:tc>
      </w:tr>
      <w:tr w:rsidR="00A9306E" w:rsidRPr="00FD1EE4" w:rsidTr="001F2FA5">
        <w:tc>
          <w:tcPr>
            <w:tcW w:w="2836" w:type="dxa"/>
            <w:shd w:val="clear" w:color="auto" w:fill="D9E2F3"/>
            <w:vAlign w:val="center"/>
          </w:tcPr>
          <w:p w:rsidR="00A9306E" w:rsidRPr="00FD1EE4" w:rsidRDefault="00A9306E" w:rsidP="001F2FA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1F2FA5">
            <w:pPr>
              <w:spacing w:before="240" w:after="240"/>
              <w:rPr>
                <w:rFonts w:ascii="GHEA Grapalat" w:eastAsia="GHEA Grapalat" w:hAnsi="GHEA Grapalat" w:cs="GHEA Grapalat"/>
              </w:rPr>
            </w:pPr>
          </w:p>
        </w:tc>
      </w:tr>
      <w:tr w:rsidR="00A9306E" w:rsidRPr="00FD1EE4" w:rsidTr="001F2FA5">
        <w:tc>
          <w:tcPr>
            <w:tcW w:w="2836" w:type="dxa"/>
            <w:shd w:val="clear" w:color="auto" w:fill="D9E2F3"/>
            <w:vAlign w:val="center"/>
          </w:tcPr>
          <w:p w:rsidR="00A9306E" w:rsidRPr="00FD1EE4" w:rsidRDefault="00A9306E" w:rsidP="001F2FA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1F2FA5">
            <w:pPr>
              <w:spacing w:before="240" w:after="240"/>
              <w:ind w:left="993" w:hanging="851"/>
              <w:rPr>
                <w:rFonts w:ascii="GHEA Grapalat" w:eastAsia="GHEA Grapalat" w:hAnsi="GHEA Grapalat" w:cs="GHEA Grapalat"/>
              </w:rPr>
            </w:pPr>
          </w:p>
        </w:tc>
      </w:tr>
      <w:tr w:rsidR="00A9306E" w:rsidRPr="00FD1EE4" w:rsidTr="001F2FA5">
        <w:tc>
          <w:tcPr>
            <w:tcW w:w="2836" w:type="dxa"/>
            <w:shd w:val="clear" w:color="auto" w:fill="D9E2F3"/>
            <w:vAlign w:val="center"/>
          </w:tcPr>
          <w:p w:rsidR="00A9306E" w:rsidRPr="00FD1EE4" w:rsidRDefault="00A9306E" w:rsidP="001F2FA5">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1F2FA5">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1F2FA5">
        <w:tc>
          <w:tcPr>
            <w:tcW w:w="2835"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1F2FA5">
            <w:pPr>
              <w:spacing w:before="240" w:after="240"/>
              <w:rPr>
                <w:rFonts w:ascii="GHEA Grapalat" w:eastAsia="GHEA Grapalat" w:hAnsi="GHEA Grapalat" w:cs="GHEA Grapalat"/>
              </w:rPr>
            </w:pPr>
          </w:p>
        </w:tc>
      </w:tr>
      <w:tr w:rsidR="00A9306E" w:rsidRPr="00FD1EE4" w:rsidTr="001F2FA5">
        <w:trPr>
          <w:trHeight w:val="1487"/>
        </w:trPr>
        <w:tc>
          <w:tcPr>
            <w:tcW w:w="2835"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1F2FA5">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1F2FA5">
        <w:tc>
          <w:tcPr>
            <w:tcW w:w="2835"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1F2FA5">
            <w:pPr>
              <w:spacing w:before="240" w:after="240"/>
              <w:rPr>
                <w:rFonts w:ascii="GHEA Grapalat" w:eastAsia="GHEA Grapalat" w:hAnsi="GHEA Grapalat" w:cs="GHEA Grapalat"/>
              </w:rPr>
            </w:pPr>
          </w:p>
        </w:tc>
      </w:tr>
      <w:tr w:rsidR="00A9306E" w:rsidRPr="00FD1EE4" w:rsidTr="001F2FA5">
        <w:tc>
          <w:tcPr>
            <w:tcW w:w="2835"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1F2FA5">
            <w:pPr>
              <w:spacing w:before="240" w:after="240"/>
              <w:rPr>
                <w:rFonts w:ascii="GHEA Grapalat" w:eastAsia="GHEA Grapalat" w:hAnsi="GHEA Grapalat" w:cs="GHEA Grapalat"/>
              </w:rPr>
            </w:pPr>
          </w:p>
        </w:tc>
      </w:tr>
      <w:tr w:rsidR="00A9306E" w:rsidRPr="00FD1EE4" w:rsidTr="001F2FA5">
        <w:tc>
          <w:tcPr>
            <w:tcW w:w="2835"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1F2FA5">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FD1EE4" w:rsidRDefault="00A9306E" w:rsidP="00A9306E">
      <w:pPr>
        <w:rPr>
          <w:rFonts w:ascii="GHEA Grapalat" w:eastAsia="GHEA Grapalat" w:hAnsi="GHEA Grapalat" w:cs="GHEA Grapalat"/>
        </w:rPr>
      </w:pPr>
      <w:r w:rsidRPr="00FD1EE4">
        <w:rPr>
          <w:rFonts w:ascii="GHEA Grapalat" w:hAnsi="GHEA Grapalat"/>
        </w:rPr>
        <w:br w:type="page"/>
      </w: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1F2FA5">
        <w:tc>
          <w:tcPr>
            <w:tcW w:w="2835"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1F2FA5">
            <w:pPr>
              <w:spacing w:before="240" w:after="240"/>
              <w:rPr>
                <w:rFonts w:ascii="GHEA Grapalat" w:eastAsia="GHEA Grapalat" w:hAnsi="GHEA Grapalat" w:cs="GHEA Grapalat"/>
              </w:rPr>
            </w:pPr>
          </w:p>
        </w:tc>
      </w:tr>
      <w:tr w:rsidR="00A9306E" w:rsidRPr="00FD1EE4" w:rsidTr="001F2FA5">
        <w:tc>
          <w:tcPr>
            <w:tcW w:w="2835"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1F2FA5">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1F2FA5">
        <w:tc>
          <w:tcPr>
            <w:tcW w:w="2835"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1F2FA5">
            <w:pPr>
              <w:spacing w:before="240" w:after="240"/>
              <w:rPr>
                <w:rFonts w:ascii="GHEA Grapalat" w:eastAsia="GHEA Grapalat" w:hAnsi="GHEA Grapalat" w:cs="GHEA Grapalat"/>
              </w:rPr>
            </w:pPr>
          </w:p>
        </w:tc>
      </w:tr>
      <w:tr w:rsidR="00A9306E" w:rsidRPr="00FD1EE4" w:rsidTr="001F2FA5">
        <w:tc>
          <w:tcPr>
            <w:tcW w:w="2835"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1F2FA5">
            <w:pPr>
              <w:spacing w:before="240" w:after="240"/>
              <w:rPr>
                <w:rFonts w:ascii="GHEA Grapalat" w:eastAsia="GHEA Grapalat" w:hAnsi="GHEA Grapalat" w:cs="GHEA Grapalat"/>
              </w:rPr>
            </w:pPr>
          </w:p>
        </w:tc>
      </w:tr>
      <w:tr w:rsidR="00A9306E" w:rsidRPr="00FD1EE4" w:rsidTr="001F2FA5">
        <w:tc>
          <w:tcPr>
            <w:tcW w:w="2835"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1F2FA5">
            <w:pPr>
              <w:spacing w:before="240" w:after="240"/>
              <w:rPr>
                <w:rFonts w:ascii="GHEA Grapalat" w:eastAsia="GHEA Grapalat" w:hAnsi="GHEA Grapalat" w:cs="GHEA Grapalat"/>
              </w:rPr>
            </w:pPr>
          </w:p>
        </w:tc>
      </w:tr>
      <w:tr w:rsidR="00A9306E" w:rsidRPr="00FD1EE4" w:rsidTr="001F2FA5">
        <w:tc>
          <w:tcPr>
            <w:tcW w:w="2835"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1F2FA5">
            <w:pPr>
              <w:spacing w:before="240" w:after="240"/>
              <w:rPr>
                <w:rFonts w:ascii="GHEA Grapalat" w:eastAsia="GHEA Grapalat" w:hAnsi="GHEA Grapalat" w:cs="GHEA Grapalat"/>
              </w:rPr>
            </w:pPr>
          </w:p>
        </w:tc>
      </w:tr>
      <w:tr w:rsidR="00A9306E" w:rsidRPr="00FD1EE4" w:rsidTr="001F2FA5">
        <w:tc>
          <w:tcPr>
            <w:tcW w:w="2835"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1F2FA5">
            <w:pPr>
              <w:spacing w:before="240" w:after="240"/>
              <w:rPr>
                <w:rFonts w:ascii="GHEA Grapalat" w:eastAsia="GHEA Grapalat" w:hAnsi="GHEA Grapalat" w:cs="GHEA Grapalat"/>
              </w:rPr>
            </w:pPr>
          </w:p>
        </w:tc>
      </w:tr>
      <w:tr w:rsidR="00A9306E" w:rsidRPr="00FD1EE4" w:rsidTr="001F2FA5">
        <w:trPr>
          <w:trHeight w:val="1361"/>
        </w:trPr>
        <w:tc>
          <w:tcPr>
            <w:tcW w:w="2835"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A9306E" w:rsidRPr="00FD1EE4" w:rsidRDefault="00A9306E" w:rsidP="001F2FA5">
            <w:pPr>
              <w:spacing w:before="240" w:after="240"/>
              <w:rPr>
                <w:rFonts w:ascii="GHEA Grapalat" w:eastAsia="GHEA Grapalat" w:hAnsi="GHEA Grapalat" w:cs="GHEA Grapalat"/>
              </w:rPr>
            </w:pPr>
          </w:p>
        </w:tc>
      </w:tr>
      <w:tr w:rsidR="00A9306E" w:rsidRPr="00FD1EE4" w:rsidTr="001F2FA5">
        <w:tc>
          <w:tcPr>
            <w:tcW w:w="2835"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1F2FA5">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1F2FA5">
        <w:tc>
          <w:tcPr>
            <w:tcW w:w="2836"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1F2FA5">
            <w:pPr>
              <w:spacing w:before="240" w:after="240"/>
              <w:rPr>
                <w:rFonts w:ascii="GHEA Grapalat" w:eastAsia="GHEA Grapalat" w:hAnsi="GHEA Grapalat" w:cs="GHEA Grapalat"/>
              </w:rPr>
            </w:pPr>
          </w:p>
        </w:tc>
      </w:tr>
      <w:tr w:rsidR="00A9306E" w:rsidRPr="00FD1EE4" w:rsidTr="001F2FA5">
        <w:tc>
          <w:tcPr>
            <w:tcW w:w="2836" w:type="dxa"/>
            <w:shd w:val="clear" w:color="auto" w:fill="D9E2F3"/>
            <w:vAlign w:val="center"/>
          </w:tcPr>
          <w:p w:rsidR="00A9306E" w:rsidRPr="00FD1EE4" w:rsidRDefault="00A9306E" w:rsidP="001F2FA5">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F33C49" w:rsidP="001F2FA5">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F33C49" w:rsidP="001F2FA5">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1F2FA5">
        <w:tc>
          <w:tcPr>
            <w:tcW w:w="2837"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1F2FA5">
            <w:pPr>
              <w:spacing w:before="240" w:after="240"/>
              <w:rPr>
                <w:rFonts w:ascii="GHEA Grapalat" w:eastAsia="GHEA Grapalat" w:hAnsi="GHEA Grapalat" w:cs="GHEA Grapalat"/>
              </w:rPr>
            </w:pPr>
          </w:p>
        </w:tc>
      </w:tr>
      <w:tr w:rsidR="00A9306E" w:rsidRPr="00FD1EE4" w:rsidTr="001F2FA5">
        <w:tc>
          <w:tcPr>
            <w:tcW w:w="2837"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1F2FA5">
            <w:pPr>
              <w:spacing w:before="240" w:after="240"/>
              <w:rPr>
                <w:rFonts w:ascii="GHEA Grapalat" w:eastAsia="GHEA Grapalat" w:hAnsi="GHEA Grapalat" w:cs="GHEA Grapalat"/>
              </w:rPr>
            </w:pPr>
          </w:p>
        </w:tc>
      </w:tr>
      <w:tr w:rsidR="00A9306E" w:rsidRPr="00FD1EE4" w:rsidTr="001F2FA5">
        <w:tc>
          <w:tcPr>
            <w:tcW w:w="2837"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1F2FA5">
            <w:pPr>
              <w:spacing w:before="240" w:after="240"/>
              <w:rPr>
                <w:rFonts w:ascii="GHEA Grapalat" w:eastAsia="GHEA Grapalat" w:hAnsi="GHEA Grapalat" w:cs="GHEA Grapalat"/>
              </w:rPr>
            </w:pPr>
          </w:p>
        </w:tc>
      </w:tr>
      <w:tr w:rsidR="00A9306E" w:rsidRPr="00FD1EE4" w:rsidTr="001F2FA5">
        <w:tc>
          <w:tcPr>
            <w:tcW w:w="2837" w:type="dxa"/>
            <w:shd w:val="clear" w:color="auto" w:fill="D9E2F3"/>
            <w:vAlign w:val="center"/>
          </w:tcPr>
          <w:p w:rsidR="00A9306E" w:rsidRPr="00FD1EE4" w:rsidRDefault="00A9306E" w:rsidP="001F2FA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F33C49" w:rsidP="001F2FA5">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F33C49" w:rsidP="001F2FA5">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1F2FA5">
        <w:tc>
          <w:tcPr>
            <w:tcW w:w="2837" w:type="dxa"/>
            <w:shd w:val="clear" w:color="auto" w:fill="D9E2F3"/>
            <w:vAlign w:val="center"/>
          </w:tcPr>
          <w:p w:rsidR="00A9306E" w:rsidRPr="00B047A2" w:rsidRDefault="00A9306E" w:rsidP="001F2FA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1F2FA5">
            <w:pPr>
              <w:spacing w:before="240" w:after="240"/>
              <w:rPr>
                <w:rFonts w:ascii="GHEA Grapalat" w:eastAsia="GHEA Grapalat" w:hAnsi="GHEA Grapalat" w:cs="GHEA Grapalat"/>
              </w:rPr>
            </w:pPr>
          </w:p>
        </w:tc>
      </w:tr>
      <w:tr w:rsidR="00A9306E" w:rsidRPr="00FD1EE4" w:rsidTr="001F2FA5">
        <w:tc>
          <w:tcPr>
            <w:tcW w:w="2837" w:type="dxa"/>
            <w:shd w:val="clear" w:color="auto" w:fill="D9E2F3"/>
            <w:vAlign w:val="center"/>
          </w:tcPr>
          <w:p w:rsidR="00A9306E" w:rsidRPr="00FD1EE4" w:rsidRDefault="00A9306E" w:rsidP="001F2FA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1F2FA5">
            <w:pPr>
              <w:spacing w:before="240" w:after="240"/>
              <w:rPr>
                <w:rFonts w:ascii="GHEA Grapalat" w:eastAsia="GHEA Grapalat" w:hAnsi="GHEA Grapalat" w:cs="GHEA Grapalat"/>
              </w:rPr>
            </w:pPr>
          </w:p>
        </w:tc>
      </w:tr>
      <w:tr w:rsidR="00A9306E" w:rsidRPr="00FD1EE4" w:rsidTr="001F2FA5">
        <w:tc>
          <w:tcPr>
            <w:tcW w:w="2837"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1F2FA5">
            <w:pPr>
              <w:spacing w:before="240" w:after="240"/>
              <w:rPr>
                <w:rFonts w:ascii="GHEA Grapalat" w:eastAsia="GHEA Grapalat" w:hAnsi="GHEA Grapalat" w:cs="GHEA Grapalat"/>
              </w:rPr>
            </w:pPr>
          </w:p>
        </w:tc>
      </w:tr>
      <w:tr w:rsidR="00A9306E" w:rsidRPr="00FD1EE4" w:rsidTr="001F2FA5">
        <w:tc>
          <w:tcPr>
            <w:tcW w:w="2837" w:type="dxa"/>
            <w:shd w:val="clear" w:color="auto" w:fill="D9E2F3"/>
            <w:vAlign w:val="center"/>
          </w:tcPr>
          <w:p w:rsidR="00A9306E" w:rsidRPr="00FD1EE4" w:rsidRDefault="00A9306E" w:rsidP="001F2FA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F33C49" w:rsidP="001F2FA5">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F33C49" w:rsidP="001F2FA5">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1F2FA5">
        <w:tc>
          <w:tcPr>
            <w:tcW w:w="2836"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1F2FA5">
            <w:pPr>
              <w:spacing w:before="240" w:after="240"/>
              <w:rPr>
                <w:rFonts w:ascii="GHEA Grapalat" w:eastAsia="GHEA Grapalat" w:hAnsi="GHEA Grapalat" w:cs="GHEA Grapalat"/>
              </w:rPr>
            </w:pPr>
          </w:p>
        </w:tc>
      </w:tr>
      <w:tr w:rsidR="00A9306E" w:rsidRPr="00FD1EE4" w:rsidTr="001F2FA5">
        <w:tc>
          <w:tcPr>
            <w:tcW w:w="2836"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1F2FA5">
            <w:pPr>
              <w:spacing w:before="240" w:after="240"/>
              <w:rPr>
                <w:rFonts w:ascii="GHEA Grapalat" w:eastAsia="GHEA Grapalat" w:hAnsi="GHEA Grapalat" w:cs="GHEA Grapalat"/>
              </w:rPr>
            </w:pPr>
          </w:p>
        </w:tc>
      </w:tr>
      <w:tr w:rsidR="00A9306E" w:rsidRPr="00FD1EE4" w:rsidTr="001F2FA5">
        <w:tc>
          <w:tcPr>
            <w:tcW w:w="2836"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1F2FA5">
            <w:pPr>
              <w:spacing w:before="240" w:after="240"/>
              <w:rPr>
                <w:rFonts w:ascii="GHEA Grapalat" w:eastAsia="GHEA Grapalat" w:hAnsi="GHEA Grapalat" w:cs="GHEA Grapalat"/>
              </w:rPr>
            </w:pPr>
          </w:p>
        </w:tc>
      </w:tr>
      <w:tr w:rsidR="00A9306E" w:rsidRPr="00FD1EE4" w:rsidTr="001F2FA5">
        <w:tc>
          <w:tcPr>
            <w:tcW w:w="2836"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1F2FA5">
            <w:pPr>
              <w:spacing w:before="240" w:after="240"/>
              <w:rPr>
                <w:rFonts w:ascii="GHEA Grapalat" w:eastAsia="GHEA Grapalat" w:hAnsi="GHEA Grapalat" w:cs="GHEA Grapalat"/>
              </w:rPr>
            </w:pPr>
          </w:p>
        </w:tc>
      </w:tr>
      <w:tr w:rsidR="00A9306E" w:rsidRPr="00FD1EE4" w:rsidTr="001F2FA5">
        <w:tc>
          <w:tcPr>
            <w:tcW w:w="2836"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1F2FA5">
            <w:pPr>
              <w:spacing w:before="240" w:after="240"/>
              <w:rPr>
                <w:rFonts w:ascii="GHEA Grapalat" w:eastAsia="GHEA Grapalat" w:hAnsi="GHEA Grapalat" w:cs="GHEA Grapalat"/>
              </w:rPr>
            </w:pPr>
          </w:p>
        </w:tc>
      </w:tr>
      <w:tr w:rsidR="00A9306E" w:rsidRPr="00FD1EE4" w:rsidTr="001F2FA5">
        <w:tc>
          <w:tcPr>
            <w:tcW w:w="2836"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1F2FA5">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rsidTr="001F2FA5">
        <w:tc>
          <w:tcPr>
            <w:tcW w:w="2977"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1F2FA5">
            <w:pPr>
              <w:spacing w:before="240" w:after="240"/>
              <w:rPr>
                <w:rFonts w:ascii="GHEA Grapalat" w:eastAsia="GHEA Grapalat" w:hAnsi="GHEA Grapalat" w:cs="GHEA Grapalat"/>
              </w:rPr>
            </w:pPr>
          </w:p>
        </w:tc>
      </w:tr>
      <w:tr w:rsidR="00A9306E" w:rsidRPr="00FD1EE4" w:rsidTr="001F2FA5">
        <w:tc>
          <w:tcPr>
            <w:tcW w:w="2977"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1F2FA5">
            <w:pPr>
              <w:spacing w:before="240" w:after="240"/>
              <w:rPr>
                <w:rFonts w:ascii="GHEA Grapalat" w:eastAsia="GHEA Grapalat" w:hAnsi="GHEA Grapalat" w:cs="GHEA Grapalat"/>
              </w:rPr>
            </w:pPr>
          </w:p>
        </w:tc>
      </w:tr>
      <w:tr w:rsidR="00A9306E" w:rsidRPr="00FD1EE4" w:rsidTr="001F2FA5">
        <w:tc>
          <w:tcPr>
            <w:tcW w:w="2977"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1F2FA5">
            <w:pPr>
              <w:spacing w:before="240" w:after="240"/>
              <w:rPr>
                <w:rFonts w:ascii="GHEA Grapalat" w:eastAsia="GHEA Grapalat" w:hAnsi="GHEA Grapalat" w:cs="GHEA Grapalat"/>
              </w:rPr>
            </w:pPr>
          </w:p>
        </w:tc>
      </w:tr>
      <w:tr w:rsidR="00A9306E" w:rsidRPr="00FD1EE4" w:rsidTr="001F2FA5">
        <w:tc>
          <w:tcPr>
            <w:tcW w:w="2977"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1F2FA5">
            <w:pPr>
              <w:spacing w:before="240" w:after="240"/>
              <w:rPr>
                <w:rFonts w:ascii="GHEA Grapalat" w:eastAsia="GHEA Grapalat" w:hAnsi="GHEA Grapalat" w:cs="GHEA Grapalat"/>
              </w:rPr>
            </w:pPr>
          </w:p>
        </w:tc>
      </w:tr>
      <w:tr w:rsidR="00A9306E" w:rsidRPr="00FD1EE4" w:rsidTr="001F2FA5">
        <w:tc>
          <w:tcPr>
            <w:tcW w:w="2977"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1F2FA5">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rsidTr="001F2FA5">
        <w:tc>
          <w:tcPr>
            <w:tcW w:w="2943"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1F2FA5">
            <w:pPr>
              <w:spacing w:before="240" w:after="240"/>
              <w:rPr>
                <w:rFonts w:ascii="GHEA Grapalat" w:eastAsia="GHEA Grapalat" w:hAnsi="GHEA Grapalat" w:cs="GHEA Grapalat"/>
              </w:rPr>
            </w:pPr>
          </w:p>
        </w:tc>
      </w:tr>
      <w:tr w:rsidR="00A9306E" w:rsidRPr="00FD1EE4" w:rsidTr="001F2FA5">
        <w:tc>
          <w:tcPr>
            <w:tcW w:w="2943"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1F2FA5">
            <w:pPr>
              <w:spacing w:before="240" w:after="240"/>
              <w:rPr>
                <w:rFonts w:ascii="GHEA Grapalat" w:eastAsia="GHEA Grapalat" w:hAnsi="GHEA Grapalat" w:cs="GHEA Grapalat"/>
              </w:rPr>
            </w:pPr>
          </w:p>
        </w:tc>
      </w:tr>
      <w:tr w:rsidR="00A9306E" w:rsidRPr="00FD1EE4" w:rsidTr="001F2FA5">
        <w:tc>
          <w:tcPr>
            <w:tcW w:w="2943"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A9306E" w:rsidRPr="00FD1EE4" w:rsidRDefault="00A9306E" w:rsidP="001F2FA5">
            <w:pPr>
              <w:spacing w:before="240" w:after="240"/>
              <w:rPr>
                <w:rFonts w:ascii="GHEA Grapalat" w:eastAsia="GHEA Grapalat" w:hAnsi="GHEA Grapalat" w:cs="GHEA Grapalat"/>
              </w:rPr>
            </w:pPr>
          </w:p>
        </w:tc>
      </w:tr>
      <w:tr w:rsidR="00A9306E" w:rsidRPr="00FD1EE4" w:rsidTr="001F2FA5">
        <w:tc>
          <w:tcPr>
            <w:tcW w:w="2943"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1F2FA5">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rsidTr="001F2FA5">
        <w:tc>
          <w:tcPr>
            <w:tcW w:w="2837"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1F2FA5">
            <w:pPr>
              <w:spacing w:before="240" w:after="240"/>
              <w:rPr>
                <w:rFonts w:ascii="GHEA Grapalat" w:eastAsia="GHEA Grapalat" w:hAnsi="GHEA Grapalat" w:cs="GHEA Grapalat"/>
              </w:rPr>
            </w:pPr>
          </w:p>
        </w:tc>
      </w:tr>
      <w:tr w:rsidR="00A9306E" w:rsidRPr="00FD1EE4" w:rsidTr="001F2FA5">
        <w:tc>
          <w:tcPr>
            <w:tcW w:w="2837"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1F2FA5">
            <w:pPr>
              <w:spacing w:before="240" w:after="240"/>
              <w:rPr>
                <w:rFonts w:ascii="GHEA Grapalat" w:eastAsia="GHEA Grapalat" w:hAnsi="GHEA Grapalat" w:cs="GHEA Grapalat"/>
              </w:rPr>
            </w:pPr>
          </w:p>
        </w:tc>
      </w:tr>
      <w:tr w:rsidR="00A9306E" w:rsidRPr="00FD1EE4" w:rsidTr="001F2FA5">
        <w:tc>
          <w:tcPr>
            <w:tcW w:w="2837"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1F2FA5">
            <w:pPr>
              <w:spacing w:before="240" w:after="240"/>
              <w:rPr>
                <w:rFonts w:ascii="GHEA Grapalat" w:eastAsia="GHEA Grapalat" w:hAnsi="GHEA Grapalat" w:cs="GHEA Grapalat"/>
              </w:rPr>
            </w:pPr>
          </w:p>
        </w:tc>
      </w:tr>
      <w:tr w:rsidR="00A9306E" w:rsidRPr="00FD1EE4" w:rsidTr="001F2FA5">
        <w:tc>
          <w:tcPr>
            <w:tcW w:w="2837"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1F2FA5">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1F2FA5">
        <w:trPr>
          <w:trHeight w:val="924"/>
        </w:trPr>
        <w:tc>
          <w:tcPr>
            <w:tcW w:w="9016" w:type="dxa"/>
            <w:gridSpan w:val="2"/>
            <w:vAlign w:val="center"/>
          </w:tcPr>
          <w:p w:rsidR="00A9306E" w:rsidRPr="00FD1EE4" w:rsidRDefault="00F33C49" w:rsidP="001F2FA5">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1F2FA5">
        <w:trPr>
          <w:trHeight w:val="684"/>
        </w:trPr>
        <w:tc>
          <w:tcPr>
            <w:tcW w:w="4508"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1F2FA5">
            <w:pPr>
              <w:spacing w:before="240" w:after="240"/>
              <w:rPr>
                <w:rFonts w:ascii="GHEA Grapalat" w:eastAsia="GHEA Grapalat" w:hAnsi="GHEA Grapalat" w:cs="GHEA Grapalat"/>
              </w:rPr>
            </w:pPr>
          </w:p>
        </w:tc>
      </w:tr>
      <w:tr w:rsidR="00A9306E" w:rsidRPr="00FD1EE4" w:rsidTr="001F2FA5">
        <w:trPr>
          <w:trHeight w:val="1282"/>
        </w:trPr>
        <w:tc>
          <w:tcPr>
            <w:tcW w:w="4508"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F33C49" w:rsidP="001F2FA5">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F33C49" w:rsidP="001F2FA5">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1F2FA5">
        <w:tc>
          <w:tcPr>
            <w:tcW w:w="9016" w:type="dxa"/>
            <w:gridSpan w:val="2"/>
            <w:vAlign w:val="center"/>
          </w:tcPr>
          <w:p w:rsidR="00A9306E" w:rsidRPr="00FD1EE4" w:rsidRDefault="00F33C49" w:rsidP="001F2FA5">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1F2FA5">
        <w:tc>
          <w:tcPr>
            <w:tcW w:w="9016" w:type="dxa"/>
            <w:gridSpan w:val="2"/>
            <w:vAlign w:val="center"/>
          </w:tcPr>
          <w:p w:rsidR="00A9306E" w:rsidRPr="00FD1EE4" w:rsidRDefault="00F33C49" w:rsidP="001F2FA5">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w:t>
            </w:r>
            <w:r w:rsidR="00A9306E" w:rsidRPr="00BA30D4">
              <w:rPr>
                <w:rFonts w:ascii="GHEA Grapalat" w:eastAsia="GHEA Grapalat" w:hAnsi="GHEA Grapalat" w:cs="GHEA Grapalat"/>
              </w:rPr>
              <w:lastRenderedPageBreak/>
              <w:t>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1F2FA5">
        <w:trPr>
          <w:trHeight w:val="924"/>
        </w:trPr>
        <w:tc>
          <w:tcPr>
            <w:tcW w:w="9016" w:type="dxa"/>
            <w:gridSpan w:val="2"/>
            <w:vAlign w:val="center"/>
          </w:tcPr>
          <w:p w:rsidR="00A9306E" w:rsidRPr="00FD1EE4" w:rsidRDefault="00F33C49" w:rsidP="001F2FA5">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1F2FA5">
        <w:trPr>
          <w:trHeight w:val="684"/>
        </w:trPr>
        <w:tc>
          <w:tcPr>
            <w:tcW w:w="4508"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9306E" w:rsidRPr="00FD1EE4" w:rsidRDefault="00A9306E" w:rsidP="001F2FA5">
            <w:pPr>
              <w:spacing w:before="240" w:after="240"/>
              <w:rPr>
                <w:rFonts w:ascii="GHEA Grapalat" w:eastAsia="GHEA Grapalat" w:hAnsi="GHEA Grapalat" w:cs="GHEA Grapalat"/>
              </w:rPr>
            </w:pPr>
          </w:p>
        </w:tc>
      </w:tr>
      <w:tr w:rsidR="00A9306E" w:rsidRPr="00FD1EE4" w:rsidTr="001F2FA5">
        <w:trPr>
          <w:trHeight w:val="1282"/>
        </w:trPr>
        <w:tc>
          <w:tcPr>
            <w:tcW w:w="4508"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F33C49" w:rsidP="001F2FA5">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F33C49" w:rsidP="001F2FA5">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1F2FA5">
        <w:tc>
          <w:tcPr>
            <w:tcW w:w="9016" w:type="dxa"/>
            <w:gridSpan w:val="2"/>
            <w:vAlign w:val="center"/>
          </w:tcPr>
          <w:p w:rsidR="00A9306E" w:rsidRPr="00FD1EE4" w:rsidRDefault="00F33C49" w:rsidP="001F2FA5">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1F2FA5">
        <w:tc>
          <w:tcPr>
            <w:tcW w:w="9016" w:type="dxa"/>
            <w:gridSpan w:val="2"/>
            <w:vAlign w:val="center"/>
          </w:tcPr>
          <w:p w:rsidR="00A9306E" w:rsidRPr="00FD1EE4" w:rsidRDefault="00F33C49" w:rsidP="001F2FA5">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1F2FA5">
        <w:tc>
          <w:tcPr>
            <w:tcW w:w="9016" w:type="dxa"/>
            <w:gridSpan w:val="2"/>
            <w:vAlign w:val="center"/>
          </w:tcPr>
          <w:p w:rsidR="00A9306E" w:rsidRPr="00FD1EE4" w:rsidRDefault="00F33C49" w:rsidP="001F2FA5">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1F2FA5">
        <w:tc>
          <w:tcPr>
            <w:tcW w:w="9016" w:type="dxa"/>
            <w:gridSpan w:val="2"/>
            <w:vAlign w:val="center"/>
          </w:tcPr>
          <w:p w:rsidR="00A9306E" w:rsidRPr="00FD1EE4" w:rsidRDefault="00F33C49" w:rsidP="001F2FA5">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1F2FA5">
        <w:tc>
          <w:tcPr>
            <w:tcW w:w="2837"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1F2FA5">
            <w:pPr>
              <w:spacing w:before="240" w:after="240"/>
              <w:rPr>
                <w:rFonts w:ascii="GHEA Grapalat" w:eastAsia="GHEA Grapalat" w:hAnsi="GHEA Grapalat" w:cs="GHEA Grapalat"/>
              </w:rPr>
            </w:pPr>
          </w:p>
        </w:tc>
      </w:tr>
      <w:tr w:rsidR="00A9306E" w:rsidRPr="00FD1EE4" w:rsidTr="001F2FA5">
        <w:tc>
          <w:tcPr>
            <w:tcW w:w="2837"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A9306E" w:rsidRPr="00B23852" w:rsidRDefault="00F33C49" w:rsidP="001F2FA5">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F33C49" w:rsidP="001F2FA5">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rsidTr="001F2FA5">
        <w:tc>
          <w:tcPr>
            <w:tcW w:w="2837"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F33C49" w:rsidP="001F2FA5">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F33C49" w:rsidP="001F2FA5">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1F2FA5">
        <w:tc>
          <w:tcPr>
            <w:tcW w:w="2837"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1F2FA5">
            <w:pPr>
              <w:spacing w:before="240" w:after="240"/>
              <w:rPr>
                <w:rFonts w:ascii="GHEA Grapalat" w:eastAsia="GHEA Grapalat" w:hAnsi="GHEA Grapalat" w:cs="GHEA Grapalat"/>
              </w:rPr>
            </w:pPr>
          </w:p>
        </w:tc>
      </w:tr>
      <w:tr w:rsidR="00A9306E" w:rsidRPr="00FD1EE4" w:rsidTr="001F2FA5">
        <w:tc>
          <w:tcPr>
            <w:tcW w:w="2837"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1F2FA5">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1F2FA5">
        <w:tc>
          <w:tcPr>
            <w:tcW w:w="2835"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1F2FA5">
            <w:pPr>
              <w:spacing w:before="240" w:after="240"/>
              <w:rPr>
                <w:rFonts w:ascii="GHEA Grapalat" w:eastAsia="GHEA Grapalat" w:hAnsi="GHEA Grapalat" w:cs="GHEA Grapalat"/>
              </w:rPr>
            </w:pPr>
          </w:p>
        </w:tc>
      </w:tr>
      <w:tr w:rsidR="00A9306E" w:rsidRPr="00FD1EE4" w:rsidTr="001F2FA5">
        <w:tc>
          <w:tcPr>
            <w:tcW w:w="2835"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1F2FA5">
            <w:pPr>
              <w:spacing w:before="240" w:after="240"/>
              <w:rPr>
                <w:rFonts w:ascii="GHEA Grapalat" w:eastAsia="GHEA Grapalat" w:hAnsi="GHEA Grapalat" w:cs="GHEA Grapalat"/>
              </w:rPr>
            </w:pPr>
          </w:p>
        </w:tc>
      </w:tr>
      <w:tr w:rsidR="00A9306E" w:rsidRPr="00FD1EE4" w:rsidTr="001F2FA5">
        <w:tc>
          <w:tcPr>
            <w:tcW w:w="2835"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1F2FA5">
            <w:pPr>
              <w:spacing w:before="240" w:after="240"/>
              <w:rPr>
                <w:rFonts w:ascii="GHEA Grapalat" w:eastAsia="GHEA Grapalat" w:hAnsi="GHEA Grapalat" w:cs="GHEA Grapalat"/>
              </w:rPr>
            </w:pPr>
          </w:p>
        </w:tc>
      </w:tr>
      <w:tr w:rsidR="00A9306E" w:rsidRPr="00FD1EE4" w:rsidTr="001F2FA5">
        <w:tc>
          <w:tcPr>
            <w:tcW w:w="2835"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1F2FA5">
            <w:pPr>
              <w:spacing w:before="240" w:after="240"/>
              <w:rPr>
                <w:rFonts w:ascii="GHEA Grapalat" w:eastAsia="GHEA Grapalat" w:hAnsi="GHEA Grapalat" w:cs="GHEA Grapalat"/>
              </w:rPr>
            </w:pPr>
          </w:p>
        </w:tc>
      </w:tr>
      <w:tr w:rsidR="00A9306E" w:rsidRPr="00FD1EE4" w:rsidTr="001F2FA5">
        <w:tc>
          <w:tcPr>
            <w:tcW w:w="2835"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1F2FA5">
            <w:pPr>
              <w:spacing w:before="240" w:after="240"/>
              <w:rPr>
                <w:rFonts w:ascii="GHEA Grapalat" w:eastAsia="GHEA Grapalat" w:hAnsi="GHEA Grapalat" w:cs="GHEA Grapalat"/>
              </w:rPr>
            </w:pPr>
          </w:p>
        </w:tc>
      </w:tr>
      <w:tr w:rsidR="00A9306E" w:rsidRPr="00FD1EE4" w:rsidTr="001F2FA5">
        <w:tc>
          <w:tcPr>
            <w:tcW w:w="2835"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1F2FA5">
            <w:pPr>
              <w:spacing w:before="240" w:after="240"/>
              <w:rPr>
                <w:rFonts w:ascii="GHEA Grapalat" w:eastAsia="GHEA Grapalat" w:hAnsi="GHEA Grapalat" w:cs="GHEA Grapalat"/>
              </w:rPr>
            </w:pPr>
          </w:p>
        </w:tc>
      </w:tr>
      <w:tr w:rsidR="00A9306E" w:rsidRPr="00FD1EE4" w:rsidTr="001F2FA5">
        <w:tc>
          <w:tcPr>
            <w:tcW w:w="2835"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1F2FA5">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1F2FA5">
        <w:trPr>
          <w:trHeight w:val="853"/>
        </w:trPr>
        <w:tc>
          <w:tcPr>
            <w:tcW w:w="2835" w:type="dxa"/>
            <w:vMerge w:val="restart"/>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1F2FA5">
            <w:pPr>
              <w:spacing w:before="240" w:after="240"/>
              <w:rPr>
                <w:rFonts w:ascii="GHEA Grapalat" w:eastAsia="GHEA Grapalat" w:hAnsi="GHEA Grapalat" w:cs="GHEA Grapalat"/>
              </w:rPr>
            </w:pPr>
          </w:p>
        </w:tc>
      </w:tr>
      <w:tr w:rsidR="00A9306E" w:rsidRPr="00FD1EE4" w:rsidTr="001F2FA5">
        <w:trPr>
          <w:trHeight w:val="850"/>
        </w:trPr>
        <w:tc>
          <w:tcPr>
            <w:tcW w:w="2835" w:type="dxa"/>
            <w:vMerge/>
            <w:shd w:val="clear" w:color="auto" w:fill="D9E2F3"/>
            <w:vAlign w:val="center"/>
          </w:tcPr>
          <w:p w:rsidR="00A9306E" w:rsidRPr="00FD1EE4" w:rsidRDefault="00A9306E" w:rsidP="001F2FA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1F2FA5">
            <w:pPr>
              <w:spacing w:before="240" w:after="240"/>
              <w:rPr>
                <w:rFonts w:ascii="GHEA Grapalat" w:eastAsia="GHEA Grapalat" w:hAnsi="GHEA Grapalat" w:cs="GHEA Grapalat"/>
              </w:rPr>
            </w:pPr>
          </w:p>
        </w:tc>
      </w:tr>
      <w:tr w:rsidR="00A9306E" w:rsidRPr="00FD1EE4" w:rsidTr="001F2FA5">
        <w:trPr>
          <w:trHeight w:val="850"/>
        </w:trPr>
        <w:tc>
          <w:tcPr>
            <w:tcW w:w="2835" w:type="dxa"/>
            <w:vMerge/>
            <w:shd w:val="clear" w:color="auto" w:fill="D9E2F3"/>
            <w:vAlign w:val="center"/>
          </w:tcPr>
          <w:p w:rsidR="00A9306E" w:rsidRPr="00FD1EE4" w:rsidRDefault="00A9306E" w:rsidP="001F2FA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1F2FA5">
            <w:pPr>
              <w:spacing w:before="240" w:after="240"/>
              <w:rPr>
                <w:rFonts w:ascii="GHEA Grapalat" w:eastAsia="GHEA Grapalat" w:hAnsi="GHEA Grapalat" w:cs="GHEA Grapalat"/>
              </w:rPr>
            </w:pPr>
          </w:p>
        </w:tc>
      </w:tr>
      <w:tr w:rsidR="00A9306E" w:rsidRPr="00FD1EE4" w:rsidTr="001F2FA5">
        <w:trPr>
          <w:trHeight w:val="850"/>
        </w:trPr>
        <w:tc>
          <w:tcPr>
            <w:tcW w:w="2835" w:type="dxa"/>
            <w:vMerge/>
            <w:shd w:val="clear" w:color="auto" w:fill="D9E2F3"/>
            <w:vAlign w:val="center"/>
          </w:tcPr>
          <w:p w:rsidR="00A9306E" w:rsidRPr="00FD1EE4" w:rsidRDefault="00A9306E" w:rsidP="001F2FA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1F2FA5">
            <w:pPr>
              <w:spacing w:before="240" w:after="240"/>
              <w:rPr>
                <w:rFonts w:ascii="GHEA Grapalat" w:eastAsia="GHEA Grapalat" w:hAnsi="GHEA Grapalat" w:cs="GHEA Grapalat"/>
              </w:rPr>
            </w:pPr>
          </w:p>
        </w:tc>
      </w:tr>
      <w:tr w:rsidR="00A9306E" w:rsidRPr="00FD1EE4" w:rsidTr="001F2FA5">
        <w:trPr>
          <w:trHeight w:val="850"/>
        </w:trPr>
        <w:tc>
          <w:tcPr>
            <w:tcW w:w="2835" w:type="dxa"/>
            <w:vMerge/>
            <w:shd w:val="clear" w:color="auto" w:fill="D9E2F3"/>
            <w:vAlign w:val="center"/>
          </w:tcPr>
          <w:p w:rsidR="00A9306E" w:rsidRPr="00FD1EE4" w:rsidRDefault="00A9306E" w:rsidP="001F2FA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1F2FA5">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1F2FA5">
        <w:tc>
          <w:tcPr>
            <w:tcW w:w="2835"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A9306E" w:rsidRPr="00FD1EE4" w:rsidRDefault="00A9306E" w:rsidP="001F2FA5">
            <w:pPr>
              <w:spacing w:before="240" w:after="240"/>
              <w:rPr>
                <w:rFonts w:ascii="GHEA Grapalat" w:eastAsia="GHEA Grapalat" w:hAnsi="GHEA Grapalat" w:cs="GHEA Grapalat"/>
              </w:rPr>
            </w:pPr>
          </w:p>
        </w:tc>
      </w:tr>
      <w:tr w:rsidR="00A9306E" w:rsidRPr="00FD1EE4" w:rsidTr="001F2FA5">
        <w:tc>
          <w:tcPr>
            <w:tcW w:w="2835" w:type="dxa"/>
            <w:shd w:val="clear" w:color="auto" w:fill="D9E2F3"/>
            <w:vAlign w:val="center"/>
          </w:tcPr>
          <w:p w:rsidR="00A9306E" w:rsidRPr="00FD1EE4" w:rsidRDefault="00A9306E" w:rsidP="001F2FA5">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1F2FA5">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9306E" w:rsidRPr="00FD1EE4" w:rsidTr="001F2FA5">
        <w:tc>
          <w:tcPr>
            <w:tcW w:w="9016" w:type="dxa"/>
            <w:shd w:val="clear" w:color="auto" w:fill="DBE5F1" w:themeFill="accent1" w:themeFillTint="33"/>
          </w:tcPr>
          <w:p w:rsidR="00A9306E" w:rsidRPr="00FD1EE4" w:rsidRDefault="00A9306E" w:rsidP="001F2FA5">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1F2FA5">
        <w:trPr>
          <w:trHeight w:val="10187"/>
        </w:trPr>
        <w:tc>
          <w:tcPr>
            <w:tcW w:w="9016" w:type="dxa"/>
          </w:tcPr>
          <w:p w:rsidR="00A9306E" w:rsidRPr="00FD1EE4" w:rsidRDefault="00A9306E" w:rsidP="001F2FA5">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ins w:id="4" w:author="Inesa Kocharyan" w:date="2021-09-01T11:45:00Z"/>
          <w:rFonts w:ascii="GHEA Grapalat" w:hAnsi="GHEA Grapalat"/>
          <w:b/>
        </w:rPr>
      </w:pPr>
    </w:p>
    <w:p w:rsidR="00A9306E" w:rsidRDefault="00A9306E" w:rsidP="00A9306E">
      <w:pPr>
        <w:rPr>
          <w:rFonts w:ascii="GHEA Grapalat" w:hAnsi="GHEA Grapalat"/>
          <w:b/>
        </w:rPr>
      </w:pPr>
      <w:r>
        <w:rPr>
          <w:rFonts w:ascii="GHEA Grapalat" w:hAnsi="GHEA Grapalat"/>
          <w:b/>
        </w:rPr>
        <w:br w:type="page"/>
      </w: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A9306E">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w:t>
      </w:r>
      <w:r w:rsidRPr="000306ED">
        <w:rPr>
          <w:rFonts w:ascii="GHEA Grapalat" w:hAnsi="GHEA Grapalat"/>
        </w:rPr>
        <w:lastRenderedPageBreak/>
        <w:t>наличии документов, содержащих сведения о владельцах данного юридического лица;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w:t>
      </w:r>
      <w:r w:rsidRPr="000306ED">
        <w:rPr>
          <w:rFonts w:ascii="GHEA Grapalat" w:hAnsi="GHEA Grapalat"/>
        </w:rPr>
        <w:lastRenderedPageBreak/>
        <w:t>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w:t>
      </w:r>
      <w:r w:rsidRPr="000306ED">
        <w:rPr>
          <w:rFonts w:ascii="GHEA Grapalat" w:hAnsi="GHEA Grapalat"/>
        </w:rPr>
        <w:lastRenderedPageBreak/>
        <w:t>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lastRenderedPageBreak/>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w:t>
      </w:r>
      <w:r w:rsidRPr="000306ED">
        <w:rPr>
          <w:rFonts w:ascii="GHEA Grapalat" w:hAnsi="GHEA Grapalat"/>
        </w:rPr>
        <w:lastRenderedPageBreak/>
        <w:t>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297D44" w:rsidRPr="00297D44" w:rsidRDefault="00297D44" w:rsidP="00297D44">
      <w:pPr>
        <w:pStyle w:val="BodyTextIndent"/>
        <w:widowControl w:val="0"/>
        <w:spacing w:after="160" w:line="240" w:lineRule="auto"/>
        <w:ind w:firstLine="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297D44">
        <w:rPr>
          <w:rFonts w:ascii="GHEA Grapalat" w:hAnsi="GHEA Grapalat"/>
          <w:b/>
          <w:sz w:val="24"/>
          <w:szCs w:val="24"/>
        </w:rPr>
        <w:t>ЕГС-BMKhTsDzB-22/1</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297D44" w:rsidRPr="00297D44">
        <w:rPr>
          <w:rFonts w:ascii="GHEA Grapalat" w:hAnsi="GHEA Grapalat"/>
          <w:b/>
        </w:rPr>
        <w:t>ЕГС-BMKhTsDzB-22/1</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8"/>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F20A03" w:rsidRPr="00F20A03" w:rsidRDefault="00B2572B" w:rsidP="00F20A03">
      <w:pPr>
        <w:pStyle w:val="BodyTextIndent"/>
        <w:widowControl w:val="0"/>
        <w:spacing w:after="160" w:line="240" w:lineRule="auto"/>
        <w:ind w:firstLine="0"/>
        <w:jc w:val="right"/>
        <w:rPr>
          <w:rFonts w:ascii="GHEA Grapalat" w:hAnsi="GHEA Grapalat"/>
          <w:b/>
          <w:sz w:val="28"/>
          <w:szCs w:val="24"/>
        </w:rPr>
      </w:pPr>
      <w:r w:rsidRPr="00F20A03">
        <w:rPr>
          <w:rFonts w:ascii="GHEA Grapalat" w:hAnsi="GHEA Grapalat"/>
          <w:b/>
          <w:sz w:val="24"/>
        </w:rPr>
        <w:lastRenderedPageBreak/>
        <w:t xml:space="preserve">Приложение № </w:t>
      </w:r>
      <w:r w:rsidR="001F7821" w:rsidRPr="00F20A03">
        <w:rPr>
          <w:rFonts w:ascii="GHEA Grapalat" w:hAnsi="GHEA Grapalat"/>
          <w:b/>
          <w:sz w:val="24"/>
        </w:rPr>
        <w:t>3</w:t>
      </w:r>
      <w:r w:rsidR="00F20A03" w:rsidRPr="00F20A03">
        <w:rPr>
          <w:rFonts w:ascii="GHEA Grapalat" w:hAnsi="GHEA Grapalat"/>
          <w:b/>
          <w:sz w:val="28"/>
          <w:szCs w:val="24"/>
        </w:rPr>
        <w:t xml:space="preserve"> </w:t>
      </w:r>
    </w:p>
    <w:p w:rsidR="00F20A03" w:rsidRPr="00297D44" w:rsidRDefault="00F20A03" w:rsidP="00F20A03">
      <w:pPr>
        <w:pStyle w:val="BodyTextIndent"/>
        <w:widowControl w:val="0"/>
        <w:spacing w:after="160" w:line="240" w:lineRule="auto"/>
        <w:ind w:firstLine="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297D44">
        <w:rPr>
          <w:rFonts w:ascii="GHEA Grapalat" w:hAnsi="GHEA Grapalat"/>
          <w:b/>
          <w:sz w:val="24"/>
          <w:szCs w:val="24"/>
        </w:rPr>
        <w:t>ЕГС-BMKhTsDzB-22/1</w:t>
      </w:r>
    </w:p>
    <w:p w:rsidR="00B2572B" w:rsidRPr="00B138F3" w:rsidRDefault="00B2572B" w:rsidP="00B46D58">
      <w:pPr>
        <w:widowControl w:val="0"/>
        <w:spacing w:after="160"/>
        <w:ind w:firstLine="567"/>
        <w:jc w:val="right"/>
        <w:rPr>
          <w:rFonts w:ascii="GHEA Grapalat" w:hAnsi="GHEA Grapalat" w:cs="Arial"/>
          <w:b/>
        </w:rPr>
      </w:pPr>
    </w:p>
    <w:p w:rsidR="00F20A03" w:rsidRPr="001562C6" w:rsidRDefault="00F20A03" w:rsidP="00F20A03">
      <w:pPr>
        <w:ind w:left="-66"/>
        <w:jc w:val="right"/>
        <w:rPr>
          <w:rFonts w:ascii="GHEA Grapalat" w:hAnsi="GHEA Grapalat"/>
          <w:sz w:val="20"/>
          <w:lang w:val="hy-AM"/>
        </w:rPr>
      </w:pPr>
    </w:p>
    <w:p w:rsidR="00F20A03" w:rsidRPr="004D42C7" w:rsidRDefault="00F20A03" w:rsidP="00F20A03">
      <w:pPr>
        <w:ind w:left="-66"/>
        <w:jc w:val="center"/>
        <w:rPr>
          <w:rFonts w:ascii="GHEA Grapalat" w:hAnsi="GHEA Grapalat" w:cs="Sylfaen"/>
          <w:b/>
        </w:rPr>
      </w:pPr>
      <w:r>
        <w:rPr>
          <w:rFonts w:ascii="GHEA Grapalat" w:hAnsi="GHEA Grapalat" w:cs="Sylfaen"/>
          <w:b/>
        </w:rPr>
        <w:t>С П Р А В К А</w:t>
      </w:r>
    </w:p>
    <w:p w:rsidR="00F20A03" w:rsidRPr="001562C6" w:rsidRDefault="00F20A03" w:rsidP="00F20A03">
      <w:pPr>
        <w:ind w:left="-66"/>
        <w:jc w:val="center"/>
        <w:rPr>
          <w:rFonts w:ascii="GHEA Grapalat" w:hAnsi="GHEA Grapalat" w:cs="Sylfaen"/>
          <w:b/>
          <w:lang w:val="hy-AM"/>
        </w:rPr>
      </w:pPr>
    </w:p>
    <w:tbl>
      <w:tblPr>
        <w:tblpPr w:leftFromText="180" w:rightFromText="180" w:vertAnchor="text" w:horzAnchor="margin" w:tblpY="432"/>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7"/>
        <w:gridCol w:w="2881"/>
        <w:gridCol w:w="1708"/>
        <w:gridCol w:w="1442"/>
        <w:gridCol w:w="2070"/>
        <w:gridCol w:w="1710"/>
      </w:tblGrid>
      <w:tr w:rsidR="00F20A03" w:rsidRPr="001562C6" w:rsidTr="0012052E">
        <w:trPr>
          <w:cantSplit/>
        </w:trPr>
        <w:tc>
          <w:tcPr>
            <w:tcW w:w="377" w:type="dxa"/>
            <w:vMerge w:val="restart"/>
            <w:vAlign w:val="center"/>
          </w:tcPr>
          <w:p w:rsidR="00F20A03" w:rsidRPr="001562C6" w:rsidRDefault="00F20A03" w:rsidP="0012052E">
            <w:pPr>
              <w:jc w:val="center"/>
              <w:rPr>
                <w:rFonts w:ascii="GHEA Grapalat" w:hAnsi="GHEA Grapalat"/>
                <w:sz w:val="20"/>
                <w:lang w:val="hy-AM"/>
              </w:rPr>
            </w:pPr>
            <w:r w:rsidRPr="001562C6">
              <w:rPr>
                <w:rFonts w:ascii="GHEA Grapalat" w:hAnsi="GHEA Grapalat"/>
                <w:sz w:val="20"/>
                <w:lang w:val="hy-AM"/>
              </w:rPr>
              <w:t xml:space="preserve">N </w:t>
            </w:r>
          </w:p>
        </w:tc>
        <w:tc>
          <w:tcPr>
            <w:tcW w:w="9811" w:type="dxa"/>
            <w:gridSpan w:val="5"/>
            <w:vAlign w:val="center"/>
          </w:tcPr>
          <w:p w:rsidR="00F20A03" w:rsidRPr="001562C6" w:rsidRDefault="00F20A03" w:rsidP="0012052E">
            <w:pPr>
              <w:jc w:val="center"/>
              <w:rPr>
                <w:rFonts w:ascii="GHEA Grapalat" w:hAnsi="GHEA Grapalat" w:cs="Arial"/>
                <w:sz w:val="20"/>
                <w:lang w:val="hy-AM"/>
              </w:rPr>
            </w:pPr>
            <w:r w:rsidRPr="001327FD">
              <w:rPr>
                <w:rFonts w:ascii="GHEA Grapalat" w:hAnsi="GHEA Grapalat" w:cs="Sylfaen"/>
                <w:sz w:val="20"/>
                <w:lang w:val="hy-AM"/>
              </w:rPr>
              <w:t xml:space="preserve">Специалисты </w:t>
            </w:r>
            <w:r>
              <w:rPr>
                <w:rFonts w:ascii="GHEA Grapalat" w:hAnsi="GHEA Grapalat" w:cs="Sylfaen"/>
                <w:sz w:val="20"/>
              </w:rPr>
              <w:t xml:space="preserve">вовлеченные </w:t>
            </w:r>
            <w:r w:rsidRPr="001327FD">
              <w:rPr>
                <w:rFonts w:ascii="GHEA Grapalat" w:hAnsi="GHEA Grapalat" w:cs="Sylfaen"/>
                <w:sz w:val="20"/>
                <w:lang w:val="hy-AM"/>
              </w:rPr>
              <w:t>в основной состав</w:t>
            </w:r>
          </w:p>
        </w:tc>
      </w:tr>
      <w:tr w:rsidR="00F20A03" w:rsidRPr="001562C6" w:rsidTr="0012052E">
        <w:trPr>
          <w:cantSplit/>
          <w:trHeight w:val="1073"/>
        </w:trPr>
        <w:tc>
          <w:tcPr>
            <w:tcW w:w="377" w:type="dxa"/>
            <w:vMerge/>
            <w:vAlign w:val="center"/>
          </w:tcPr>
          <w:p w:rsidR="00F20A03" w:rsidRPr="001562C6" w:rsidRDefault="00F20A03" w:rsidP="0012052E">
            <w:pPr>
              <w:jc w:val="center"/>
              <w:rPr>
                <w:rFonts w:ascii="GHEA Grapalat" w:hAnsi="GHEA Grapalat"/>
                <w:sz w:val="20"/>
                <w:lang w:val="hy-AM"/>
              </w:rPr>
            </w:pPr>
          </w:p>
        </w:tc>
        <w:tc>
          <w:tcPr>
            <w:tcW w:w="2881" w:type="dxa"/>
            <w:vMerge w:val="restart"/>
            <w:vAlign w:val="center"/>
          </w:tcPr>
          <w:p w:rsidR="00F20A03" w:rsidRPr="001327FD" w:rsidRDefault="00F20A03" w:rsidP="0012052E">
            <w:pPr>
              <w:jc w:val="center"/>
              <w:rPr>
                <w:rFonts w:ascii="GHEA Grapalat" w:hAnsi="GHEA Grapalat" w:cs="Arial"/>
                <w:sz w:val="20"/>
              </w:rPr>
            </w:pPr>
            <w:r>
              <w:rPr>
                <w:rFonts w:ascii="GHEA Grapalat" w:hAnsi="GHEA Grapalat" w:cs="Sylfaen"/>
                <w:sz w:val="20"/>
              </w:rPr>
              <w:t>Имя, Фамилия</w:t>
            </w:r>
          </w:p>
        </w:tc>
        <w:tc>
          <w:tcPr>
            <w:tcW w:w="1708" w:type="dxa"/>
            <w:vMerge w:val="restart"/>
            <w:vAlign w:val="center"/>
          </w:tcPr>
          <w:p w:rsidR="00F20A03" w:rsidRPr="001327FD" w:rsidRDefault="00F20A03" w:rsidP="0012052E">
            <w:pPr>
              <w:jc w:val="center"/>
              <w:rPr>
                <w:rFonts w:ascii="GHEA Grapalat" w:hAnsi="GHEA Grapalat" w:cs="Arial"/>
                <w:sz w:val="20"/>
              </w:rPr>
            </w:pPr>
            <w:r>
              <w:rPr>
                <w:rFonts w:ascii="GHEA Grapalat" w:hAnsi="GHEA Grapalat" w:cs="Sylfaen"/>
                <w:sz w:val="20"/>
              </w:rPr>
              <w:t>Квалификация</w:t>
            </w:r>
          </w:p>
        </w:tc>
        <w:tc>
          <w:tcPr>
            <w:tcW w:w="3512" w:type="dxa"/>
            <w:gridSpan w:val="2"/>
            <w:vAlign w:val="center"/>
          </w:tcPr>
          <w:p w:rsidR="00F20A03" w:rsidRPr="001327FD" w:rsidRDefault="00F20A03" w:rsidP="0012052E">
            <w:pPr>
              <w:jc w:val="center"/>
              <w:rPr>
                <w:rFonts w:ascii="GHEA Grapalat" w:hAnsi="GHEA Grapalat" w:cs="Arial"/>
                <w:sz w:val="20"/>
              </w:rPr>
            </w:pPr>
            <w:r>
              <w:rPr>
                <w:rFonts w:ascii="GHEA Grapalat" w:hAnsi="GHEA Grapalat" w:cs="Sylfaen"/>
                <w:sz w:val="20"/>
              </w:rPr>
              <w:t>Трудовой стаж</w:t>
            </w:r>
          </w:p>
        </w:tc>
        <w:tc>
          <w:tcPr>
            <w:tcW w:w="1710" w:type="dxa"/>
            <w:vMerge w:val="restart"/>
            <w:vAlign w:val="center"/>
          </w:tcPr>
          <w:p w:rsidR="00F20A03" w:rsidRPr="001327FD" w:rsidRDefault="00F20A03" w:rsidP="0012052E">
            <w:pPr>
              <w:jc w:val="center"/>
              <w:rPr>
                <w:rFonts w:ascii="GHEA Grapalat" w:hAnsi="GHEA Grapalat" w:cs="Arial"/>
                <w:sz w:val="20"/>
              </w:rPr>
            </w:pPr>
            <w:r>
              <w:rPr>
                <w:rFonts w:ascii="GHEA Grapalat" w:hAnsi="GHEA Grapalat" w:cs="Sylfaen"/>
                <w:sz w:val="20"/>
              </w:rPr>
              <w:t>Наименование работодателя</w:t>
            </w:r>
          </w:p>
        </w:tc>
      </w:tr>
      <w:tr w:rsidR="00F20A03" w:rsidRPr="00E0001A" w:rsidTr="0012052E">
        <w:trPr>
          <w:cantSplit/>
          <w:trHeight w:val="299"/>
        </w:trPr>
        <w:tc>
          <w:tcPr>
            <w:tcW w:w="377" w:type="dxa"/>
            <w:vMerge/>
            <w:vAlign w:val="center"/>
          </w:tcPr>
          <w:p w:rsidR="00F20A03" w:rsidRPr="001562C6" w:rsidRDefault="00F20A03" w:rsidP="0012052E">
            <w:pPr>
              <w:jc w:val="center"/>
              <w:rPr>
                <w:rFonts w:ascii="GHEA Grapalat" w:hAnsi="GHEA Grapalat"/>
                <w:sz w:val="20"/>
                <w:lang w:val="hy-AM"/>
              </w:rPr>
            </w:pPr>
          </w:p>
        </w:tc>
        <w:tc>
          <w:tcPr>
            <w:tcW w:w="2881" w:type="dxa"/>
            <w:vMerge/>
            <w:vAlign w:val="center"/>
          </w:tcPr>
          <w:p w:rsidR="00F20A03" w:rsidRPr="001562C6" w:rsidRDefault="00F20A03" w:rsidP="0012052E">
            <w:pPr>
              <w:jc w:val="center"/>
              <w:rPr>
                <w:rFonts w:ascii="GHEA Grapalat" w:hAnsi="GHEA Grapalat"/>
                <w:sz w:val="20"/>
                <w:lang w:val="hy-AM"/>
              </w:rPr>
            </w:pPr>
          </w:p>
        </w:tc>
        <w:tc>
          <w:tcPr>
            <w:tcW w:w="1708" w:type="dxa"/>
            <w:vMerge/>
            <w:vAlign w:val="center"/>
          </w:tcPr>
          <w:p w:rsidR="00F20A03" w:rsidRPr="001562C6" w:rsidDel="006B374D" w:rsidRDefault="00F20A03" w:rsidP="0012052E">
            <w:pPr>
              <w:jc w:val="center"/>
              <w:rPr>
                <w:rFonts w:ascii="GHEA Grapalat" w:hAnsi="GHEA Grapalat"/>
                <w:sz w:val="20"/>
                <w:lang w:val="hy-AM"/>
              </w:rPr>
            </w:pPr>
          </w:p>
        </w:tc>
        <w:tc>
          <w:tcPr>
            <w:tcW w:w="1442" w:type="dxa"/>
            <w:vAlign w:val="center"/>
          </w:tcPr>
          <w:p w:rsidR="00F20A03" w:rsidRPr="001327FD" w:rsidDel="00B57526" w:rsidRDefault="00F20A03" w:rsidP="0012052E">
            <w:pPr>
              <w:jc w:val="center"/>
              <w:rPr>
                <w:rFonts w:ascii="GHEA Grapalat" w:hAnsi="GHEA Grapalat"/>
                <w:sz w:val="20"/>
              </w:rPr>
            </w:pPr>
            <w:r>
              <w:rPr>
                <w:rFonts w:ascii="GHEA Grapalat" w:hAnsi="GHEA Grapalat" w:cs="Sylfaen"/>
                <w:sz w:val="20"/>
              </w:rPr>
              <w:t>Период</w:t>
            </w:r>
          </w:p>
        </w:tc>
        <w:tc>
          <w:tcPr>
            <w:tcW w:w="2070" w:type="dxa"/>
            <w:vAlign w:val="center"/>
          </w:tcPr>
          <w:p w:rsidR="00F20A03" w:rsidRPr="00E0001A" w:rsidDel="00B57526" w:rsidRDefault="00F20A03" w:rsidP="0012052E">
            <w:pPr>
              <w:jc w:val="center"/>
              <w:rPr>
                <w:rFonts w:ascii="GHEA Grapalat" w:hAnsi="GHEA Grapalat"/>
                <w:sz w:val="20"/>
              </w:rPr>
            </w:pPr>
            <w:r w:rsidRPr="00E0001A">
              <w:rPr>
                <w:rFonts w:ascii="GHEA Grapalat" w:hAnsi="GHEA Grapalat" w:cs="Sylfaen"/>
                <w:sz w:val="20"/>
              </w:rPr>
              <w:t>Сфера деятельности и проделанная работа</w:t>
            </w:r>
          </w:p>
        </w:tc>
        <w:tc>
          <w:tcPr>
            <w:tcW w:w="1710" w:type="dxa"/>
            <w:vMerge/>
            <w:vAlign w:val="center"/>
          </w:tcPr>
          <w:p w:rsidR="00F20A03" w:rsidRPr="001562C6" w:rsidRDefault="00F20A03" w:rsidP="0012052E">
            <w:pPr>
              <w:jc w:val="center"/>
              <w:rPr>
                <w:rFonts w:ascii="GHEA Grapalat" w:hAnsi="GHEA Grapalat"/>
                <w:sz w:val="20"/>
                <w:lang w:val="hy-AM"/>
              </w:rPr>
            </w:pPr>
          </w:p>
        </w:tc>
      </w:tr>
      <w:tr w:rsidR="00F20A03" w:rsidRPr="001562C6" w:rsidTr="0012052E">
        <w:trPr>
          <w:cantSplit/>
        </w:trPr>
        <w:tc>
          <w:tcPr>
            <w:tcW w:w="377" w:type="dxa"/>
            <w:shd w:val="clear" w:color="auto" w:fill="D9D9D9"/>
          </w:tcPr>
          <w:p w:rsidR="00F20A03" w:rsidRPr="001562C6" w:rsidRDefault="00F20A03" w:rsidP="0012052E">
            <w:pPr>
              <w:jc w:val="center"/>
              <w:rPr>
                <w:rFonts w:ascii="GHEA Grapalat" w:hAnsi="GHEA Grapalat"/>
                <w:i/>
                <w:sz w:val="18"/>
              </w:rPr>
            </w:pPr>
            <w:r w:rsidRPr="001562C6">
              <w:rPr>
                <w:rFonts w:ascii="GHEA Grapalat" w:hAnsi="GHEA Grapalat"/>
                <w:i/>
                <w:sz w:val="18"/>
              </w:rPr>
              <w:t>1</w:t>
            </w:r>
          </w:p>
        </w:tc>
        <w:tc>
          <w:tcPr>
            <w:tcW w:w="2881" w:type="dxa"/>
            <w:shd w:val="clear" w:color="auto" w:fill="D9D9D9"/>
          </w:tcPr>
          <w:p w:rsidR="00F20A03" w:rsidRPr="001562C6" w:rsidRDefault="00F20A03" w:rsidP="0012052E">
            <w:pPr>
              <w:jc w:val="center"/>
              <w:rPr>
                <w:rFonts w:ascii="GHEA Grapalat" w:hAnsi="GHEA Grapalat"/>
                <w:i/>
                <w:sz w:val="18"/>
              </w:rPr>
            </w:pPr>
            <w:r w:rsidRPr="001562C6">
              <w:rPr>
                <w:rFonts w:ascii="GHEA Grapalat" w:hAnsi="GHEA Grapalat"/>
                <w:i/>
                <w:sz w:val="18"/>
              </w:rPr>
              <w:t>2</w:t>
            </w:r>
          </w:p>
        </w:tc>
        <w:tc>
          <w:tcPr>
            <w:tcW w:w="1708" w:type="dxa"/>
            <w:shd w:val="clear" w:color="auto" w:fill="D9D9D9"/>
          </w:tcPr>
          <w:p w:rsidR="00F20A03" w:rsidRPr="001562C6" w:rsidRDefault="00F20A03" w:rsidP="0012052E">
            <w:pPr>
              <w:jc w:val="center"/>
              <w:rPr>
                <w:rFonts w:ascii="GHEA Grapalat" w:hAnsi="GHEA Grapalat"/>
                <w:i/>
                <w:sz w:val="18"/>
              </w:rPr>
            </w:pPr>
            <w:r w:rsidRPr="001562C6">
              <w:rPr>
                <w:rFonts w:ascii="GHEA Grapalat" w:hAnsi="GHEA Grapalat"/>
                <w:i/>
                <w:sz w:val="18"/>
              </w:rPr>
              <w:t>3</w:t>
            </w:r>
          </w:p>
        </w:tc>
        <w:tc>
          <w:tcPr>
            <w:tcW w:w="1442" w:type="dxa"/>
            <w:shd w:val="clear" w:color="auto" w:fill="D9D9D9"/>
          </w:tcPr>
          <w:p w:rsidR="00F20A03" w:rsidRPr="001562C6" w:rsidRDefault="00F20A03" w:rsidP="0012052E">
            <w:pPr>
              <w:jc w:val="center"/>
              <w:rPr>
                <w:rFonts w:ascii="GHEA Grapalat" w:hAnsi="GHEA Grapalat"/>
                <w:i/>
                <w:sz w:val="18"/>
              </w:rPr>
            </w:pPr>
            <w:r w:rsidRPr="001562C6">
              <w:rPr>
                <w:rFonts w:ascii="GHEA Grapalat" w:hAnsi="GHEA Grapalat"/>
                <w:i/>
                <w:sz w:val="18"/>
              </w:rPr>
              <w:t>4</w:t>
            </w:r>
          </w:p>
        </w:tc>
        <w:tc>
          <w:tcPr>
            <w:tcW w:w="2070" w:type="dxa"/>
            <w:shd w:val="clear" w:color="auto" w:fill="D9D9D9"/>
          </w:tcPr>
          <w:p w:rsidR="00F20A03" w:rsidRPr="001562C6" w:rsidRDefault="00F20A03" w:rsidP="0012052E">
            <w:pPr>
              <w:jc w:val="center"/>
              <w:rPr>
                <w:rFonts w:ascii="GHEA Grapalat" w:hAnsi="GHEA Grapalat"/>
                <w:i/>
                <w:sz w:val="18"/>
              </w:rPr>
            </w:pPr>
            <w:r w:rsidRPr="001562C6">
              <w:rPr>
                <w:rFonts w:ascii="GHEA Grapalat" w:hAnsi="GHEA Grapalat"/>
                <w:i/>
                <w:sz w:val="18"/>
              </w:rPr>
              <w:t>5</w:t>
            </w:r>
          </w:p>
        </w:tc>
        <w:tc>
          <w:tcPr>
            <w:tcW w:w="1710" w:type="dxa"/>
            <w:shd w:val="clear" w:color="auto" w:fill="D9D9D9"/>
          </w:tcPr>
          <w:p w:rsidR="00F20A03" w:rsidRPr="001562C6" w:rsidRDefault="00F20A03" w:rsidP="0012052E">
            <w:pPr>
              <w:jc w:val="center"/>
              <w:rPr>
                <w:rFonts w:ascii="GHEA Grapalat" w:hAnsi="GHEA Grapalat"/>
                <w:i/>
                <w:sz w:val="18"/>
              </w:rPr>
            </w:pPr>
            <w:r w:rsidRPr="001562C6">
              <w:rPr>
                <w:rFonts w:ascii="GHEA Grapalat" w:hAnsi="GHEA Grapalat"/>
                <w:i/>
                <w:sz w:val="18"/>
              </w:rPr>
              <w:t>6</w:t>
            </w:r>
          </w:p>
        </w:tc>
      </w:tr>
      <w:tr w:rsidR="00F20A03" w:rsidRPr="001562C6" w:rsidTr="0012052E">
        <w:trPr>
          <w:cantSplit/>
        </w:trPr>
        <w:tc>
          <w:tcPr>
            <w:tcW w:w="377" w:type="dxa"/>
          </w:tcPr>
          <w:p w:rsidR="00F20A03" w:rsidRPr="001562C6" w:rsidRDefault="00F20A03" w:rsidP="0012052E">
            <w:pPr>
              <w:jc w:val="center"/>
              <w:rPr>
                <w:rFonts w:ascii="GHEA Grapalat" w:hAnsi="GHEA Grapalat"/>
                <w:sz w:val="20"/>
              </w:rPr>
            </w:pPr>
            <w:r w:rsidRPr="001562C6">
              <w:rPr>
                <w:rFonts w:ascii="GHEA Grapalat" w:hAnsi="GHEA Grapalat"/>
                <w:sz w:val="20"/>
              </w:rPr>
              <w:t>1.</w:t>
            </w:r>
          </w:p>
        </w:tc>
        <w:tc>
          <w:tcPr>
            <w:tcW w:w="2881" w:type="dxa"/>
          </w:tcPr>
          <w:p w:rsidR="00F20A03" w:rsidRPr="001562C6" w:rsidRDefault="00F20A03" w:rsidP="0012052E">
            <w:pPr>
              <w:jc w:val="center"/>
              <w:rPr>
                <w:rFonts w:ascii="GHEA Grapalat" w:hAnsi="GHEA Grapalat"/>
                <w:sz w:val="20"/>
                <w:lang w:val="hy-AM"/>
              </w:rPr>
            </w:pPr>
          </w:p>
        </w:tc>
        <w:tc>
          <w:tcPr>
            <w:tcW w:w="1708" w:type="dxa"/>
          </w:tcPr>
          <w:p w:rsidR="00F20A03" w:rsidRPr="001562C6" w:rsidRDefault="00F20A03" w:rsidP="0012052E">
            <w:pPr>
              <w:jc w:val="center"/>
              <w:rPr>
                <w:rFonts w:ascii="GHEA Grapalat" w:hAnsi="GHEA Grapalat"/>
                <w:sz w:val="20"/>
                <w:lang w:val="hy-AM"/>
              </w:rPr>
            </w:pPr>
          </w:p>
        </w:tc>
        <w:tc>
          <w:tcPr>
            <w:tcW w:w="1442" w:type="dxa"/>
          </w:tcPr>
          <w:p w:rsidR="00F20A03" w:rsidRPr="001562C6" w:rsidRDefault="00F20A03" w:rsidP="0012052E">
            <w:pPr>
              <w:jc w:val="center"/>
              <w:rPr>
                <w:rFonts w:ascii="GHEA Grapalat" w:hAnsi="GHEA Grapalat"/>
                <w:sz w:val="20"/>
                <w:lang w:val="hy-AM"/>
              </w:rPr>
            </w:pPr>
          </w:p>
        </w:tc>
        <w:tc>
          <w:tcPr>
            <w:tcW w:w="2070" w:type="dxa"/>
          </w:tcPr>
          <w:p w:rsidR="00F20A03" w:rsidRPr="001562C6" w:rsidRDefault="00F20A03" w:rsidP="0012052E">
            <w:pPr>
              <w:jc w:val="center"/>
              <w:rPr>
                <w:rFonts w:ascii="GHEA Grapalat" w:hAnsi="GHEA Grapalat"/>
                <w:sz w:val="20"/>
                <w:lang w:val="hy-AM"/>
              </w:rPr>
            </w:pPr>
          </w:p>
        </w:tc>
        <w:tc>
          <w:tcPr>
            <w:tcW w:w="1710" w:type="dxa"/>
          </w:tcPr>
          <w:p w:rsidR="00F20A03" w:rsidRPr="001562C6" w:rsidRDefault="00F20A03" w:rsidP="0012052E">
            <w:pPr>
              <w:jc w:val="center"/>
              <w:rPr>
                <w:rFonts w:ascii="GHEA Grapalat" w:hAnsi="GHEA Grapalat"/>
                <w:sz w:val="20"/>
                <w:lang w:val="hy-AM"/>
              </w:rPr>
            </w:pPr>
          </w:p>
        </w:tc>
      </w:tr>
      <w:tr w:rsidR="00F20A03" w:rsidRPr="001562C6" w:rsidTr="0012052E">
        <w:trPr>
          <w:cantSplit/>
        </w:trPr>
        <w:tc>
          <w:tcPr>
            <w:tcW w:w="377" w:type="dxa"/>
          </w:tcPr>
          <w:p w:rsidR="00F20A03" w:rsidRPr="001562C6" w:rsidRDefault="00F20A03" w:rsidP="0012052E">
            <w:pPr>
              <w:jc w:val="center"/>
              <w:rPr>
                <w:rFonts w:ascii="GHEA Grapalat" w:hAnsi="GHEA Grapalat"/>
                <w:sz w:val="20"/>
              </w:rPr>
            </w:pPr>
            <w:r w:rsidRPr="001562C6">
              <w:rPr>
                <w:rFonts w:ascii="GHEA Grapalat" w:hAnsi="GHEA Grapalat"/>
                <w:sz w:val="20"/>
              </w:rPr>
              <w:t>2.</w:t>
            </w:r>
          </w:p>
        </w:tc>
        <w:tc>
          <w:tcPr>
            <w:tcW w:w="2881" w:type="dxa"/>
          </w:tcPr>
          <w:p w:rsidR="00F20A03" w:rsidRPr="001562C6" w:rsidRDefault="00F20A03" w:rsidP="0012052E">
            <w:pPr>
              <w:jc w:val="center"/>
              <w:rPr>
                <w:rFonts w:ascii="GHEA Grapalat" w:hAnsi="GHEA Grapalat"/>
                <w:sz w:val="20"/>
                <w:lang w:val="hy-AM"/>
              </w:rPr>
            </w:pPr>
          </w:p>
        </w:tc>
        <w:tc>
          <w:tcPr>
            <w:tcW w:w="1708" w:type="dxa"/>
          </w:tcPr>
          <w:p w:rsidR="00F20A03" w:rsidRPr="001562C6" w:rsidRDefault="00F20A03" w:rsidP="0012052E">
            <w:pPr>
              <w:jc w:val="center"/>
              <w:rPr>
                <w:rFonts w:ascii="GHEA Grapalat" w:hAnsi="GHEA Grapalat"/>
                <w:sz w:val="20"/>
                <w:lang w:val="hy-AM"/>
              </w:rPr>
            </w:pPr>
          </w:p>
        </w:tc>
        <w:tc>
          <w:tcPr>
            <w:tcW w:w="1442" w:type="dxa"/>
          </w:tcPr>
          <w:p w:rsidR="00F20A03" w:rsidRPr="001562C6" w:rsidRDefault="00F20A03" w:rsidP="0012052E">
            <w:pPr>
              <w:jc w:val="center"/>
              <w:rPr>
                <w:rFonts w:ascii="GHEA Grapalat" w:hAnsi="GHEA Grapalat"/>
                <w:sz w:val="20"/>
                <w:lang w:val="hy-AM"/>
              </w:rPr>
            </w:pPr>
          </w:p>
        </w:tc>
        <w:tc>
          <w:tcPr>
            <w:tcW w:w="2070" w:type="dxa"/>
          </w:tcPr>
          <w:p w:rsidR="00F20A03" w:rsidRPr="001562C6" w:rsidRDefault="00F20A03" w:rsidP="0012052E">
            <w:pPr>
              <w:jc w:val="center"/>
              <w:rPr>
                <w:rFonts w:ascii="GHEA Grapalat" w:hAnsi="GHEA Grapalat"/>
                <w:sz w:val="20"/>
                <w:lang w:val="hy-AM"/>
              </w:rPr>
            </w:pPr>
          </w:p>
        </w:tc>
        <w:tc>
          <w:tcPr>
            <w:tcW w:w="1710" w:type="dxa"/>
          </w:tcPr>
          <w:p w:rsidR="00F20A03" w:rsidRPr="001562C6" w:rsidRDefault="00F20A03" w:rsidP="0012052E">
            <w:pPr>
              <w:jc w:val="center"/>
              <w:rPr>
                <w:rFonts w:ascii="GHEA Grapalat" w:hAnsi="GHEA Grapalat"/>
                <w:sz w:val="20"/>
                <w:lang w:val="hy-AM"/>
              </w:rPr>
            </w:pPr>
          </w:p>
        </w:tc>
      </w:tr>
      <w:tr w:rsidR="00F20A03" w:rsidRPr="001562C6" w:rsidTr="0012052E">
        <w:trPr>
          <w:cantSplit/>
        </w:trPr>
        <w:tc>
          <w:tcPr>
            <w:tcW w:w="377" w:type="dxa"/>
          </w:tcPr>
          <w:p w:rsidR="00F20A03" w:rsidRPr="001562C6" w:rsidRDefault="00F20A03" w:rsidP="0012052E">
            <w:pPr>
              <w:jc w:val="center"/>
              <w:rPr>
                <w:rFonts w:ascii="GHEA Grapalat" w:hAnsi="GHEA Grapalat"/>
                <w:sz w:val="20"/>
              </w:rPr>
            </w:pPr>
            <w:r w:rsidRPr="001562C6">
              <w:rPr>
                <w:rFonts w:ascii="GHEA Grapalat" w:hAnsi="GHEA Grapalat"/>
                <w:sz w:val="20"/>
              </w:rPr>
              <w:t>3.</w:t>
            </w:r>
          </w:p>
        </w:tc>
        <w:tc>
          <w:tcPr>
            <w:tcW w:w="2881" w:type="dxa"/>
          </w:tcPr>
          <w:p w:rsidR="00F20A03" w:rsidRPr="001562C6" w:rsidRDefault="00F20A03" w:rsidP="0012052E">
            <w:pPr>
              <w:jc w:val="center"/>
              <w:rPr>
                <w:rFonts w:ascii="GHEA Grapalat" w:hAnsi="GHEA Grapalat"/>
                <w:sz w:val="20"/>
                <w:lang w:val="hy-AM"/>
              </w:rPr>
            </w:pPr>
          </w:p>
        </w:tc>
        <w:tc>
          <w:tcPr>
            <w:tcW w:w="1708" w:type="dxa"/>
          </w:tcPr>
          <w:p w:rsidR="00F20A03" w:rsidRPr="001562C6" w:rsidRDefault="00F20A03" w:rsidP="0012052E">
            <w:pPr>
              <w:jc w:val="center"/>
              <w:rPr>
                <w:rFonts w:ascii="GHEA Grapalat" w:hAnsi="GHEA Grapalat"/>
                <w:sz w:val="20"/>
                <w:lang w:val="hy-AM"/>
              </w:rPr>
            </w:pPr>
          </w:p>
        </w:tc>
        <w:tc>
          <w:tcPr>
            <w:tcW w:w="1442" w:type="dxa"/>
          </w:tcPr>
          <w:p w:rsidR="00F20A03" w:rsidRPr="001562C6" w:rsidRDefault="00F20A03" w:rsidP="0012052E">
            <w:pPr>
              <w:jc w:val="center"/>
              <w:rPr>
                <w:rFonts w:ascii="GHEA Grapalat" w:hAnsi="GHEA Grapalat"/>
                <w:sz w:val="20"/>
                <w:lang w:val="hy-AM"/>
              </w:rPr>
            </w:pPr>
          </w:p>
        </w:tc>
        <w:tc>
          <w:tcPr>
            <w:tcW w:w="2070" w:type="dxa"/>
          </w:tcPr>
          <w:p w:rsidR="00F20A03" w:rsidRPr="001562C6" w:rsidRDefault="00F20A03" w:rsidP="0012052E">
            <w:pPr>
              <w:jc w:val="center"/>
              <w:rPr>
                <w:rFonts w:ascii="GHEA Grapalat" w:hAnsi="GHEA Grapalat"/>
                <w:sz w:val="20"/>
                <w:lang w:val="hy-AM"/>
              </w:rPr>
            </w:pPr>
          </w:p>
        </w:tc>
        <w:tc>
          <w:tcPr>
            <w:tcW w:w="1710" w:type="dxa"/>
          </w:tcPr>
          <w:p w:rsidR="00F20A03" w:rsidRPr="001562C6" w:rsidRDefault="00F20A03" w:rsidP="0012052E">
            <w:pPr>
              <w:jc w:val="center"/>
              <w:rPr>
                <w:rFonts w:ascii="GHEA Grapalat" w:hAnsi="GHEA Grapalat"/>
                <w:sz w:val="20"/>
                <w:lang w:val="hy-AM"/>
              </w:rPr>
            </w:pPr>
          </w:p>
        </w:tc>
      </w:tr>
      <w:tr w:rsidR="00F20A03" w:rsidRPr="001562C6" w:rsidTr="0012052E">
        <w:trPr>
          <w:cantSplit/>
        </w:trPr>
        <w:tc>
          <w:tcPr>
            <w:tcW w:w="377" w:type="dxa"/>
          </w:tcPr>
          <w:p w:rsidR="00F20A03" w:rsidRPr="001562C6" w:rsidRDefault="00F20A03" w:rsidP="0012052E">
            <w:pPr>
              <w:jc w:val="center"/>
              <w:rPr>
                <w:rFonts w:ascii="GHEA Grapalat" w:hAnsi="GHEA Grapalat"/>
                <w:sz w:val="20"/>
              </w:rPr>
            </w:pPr>
            <w:r w:rsidRPr="001562C6">
              <w:rPr>
                <w:rFonts w:ascii="GHEA Grapalat" w:hAnsi="GHEA Grapalat"/>
                <w:sz w:val="20"/>
              </w:rPr>
              <w:t>...</w:t>
            </w:r>
          </w:p>
        </w:tc>
        <w:tc>
          <w:tcPr>
            <w:tcW w:w="2881" w:type="dxa"/>
          </w:tcPr>
          <w:p w:rsidR="00F20A03" w:rsidRPr="001562C6" w:rsidRDefault="00F20A03" w:rsidP="0012052E">
            <w:pPr>
              <w:jc w:val="center"/>
              <w:rPr>
                <w:rFonts w:ascii="GHEA Grapalat" w:hAnsi="GHEA Grapalat"/>
                <w:sz w:val="20"/>
                <w:lang w:val="hy-AM"/>
              </w:rPr>
            </w:pPr>
          </w:p>
        </w:tc>
        <w:tc>
          <w:tcPr>
            <w:tcW w:w="1708" w:type="dxa"/>
          </w:tcPr>
          <w:p w:rsidR="00F20A03" w:rsidRPr="001562C6" w:rsidRDefault="00F20A03" w:rsidP="0012052E">
            <w:pPr>
              <w:jc w:val="center"/>
              <w:rPr>
                <w:rFonts w:ascii="GHEA Grapalat" w:hAnsi="GHEA Grapalat"/>
                <w:sz w:val="20"/>
                <w:lang w:val="hy-AM"/>
              </w:rPr>
            </w:pPr>
          </w:p>
        </w:tc>
        <w:tc>
          <w:tcPr>
            <w:tcW w:w="1442" w:type="dxa"/>
          </w:tcPr>
          <w:p w:rsidR="00F20A03" w:rsidRPr="001562C6" w:rsidRDefault="00F20A03" w:rsidP="0012052E">
            <w:pPr>
              <w:jc w:val="center"/>
              <w:rPr>
                <w:rFonts w:ascii="GHEA Grapalat" w:hAnsi="GHEA Grapalat"/>
                <w:sz w:val="20"/>
                <w:lang w:val="hy-AM"/>
              </w:rPr>
            </w:pPr>
          </w:p>
        </w:tc>
        <w:tc>
          <w:tcPr>
            <w:tcW w:w="2070" w:type="dxa"/>
          </w:tcPr>
          <w:p w:rsidR="00F20A03" w:rsidRPr="001562C6" w:rsidRDefault="00F20A03" w:rsidP="0012052E">
            <w:pPr>
              <w:jc w:val="center"/>
              <w:rPr>
                <w:rFonts w:ascii="GHEA Grapalat" w:hAnsi="GHEA Grapalat"/>
                <w:sz w:val="20"/>
                <w:lang w:val="hy-AM"/>
              </w:rPr>
            </w:pPr>
          </w:p>
        </w:tc>
        <w:tc>
          <w:tcPr>
            <w:tcW w:w="1710" w:type="dxa"/>
          </w:tcPr>
          <w:p w:rsidR="00F20A03" w:rsidRPr="001562C6" w:rsidRDefault="00F20A03" w:rsidP="0012052E">
            <w:pPr>
              <w:jc w:val="center"/>
              <w:rPr>
                <w:rFonts w:ascii="GHEA Grapalat" w:hAnsi="GHEA Grapalat"/>
                <w:sz w:val="20"/>
                <w:lang w:val="hy-AM"/>
              </w:rPr>
            </w:pPr>
          </w:p>
        </w:tc>
      </w:tr>
      <w:tr w:rsidR="00F20A03" w:rsidRPr="001562C6" w:rsidTr="0012052E">
        <w:trPr>
          <w:cantSplit/>
        </w:trPr>
        <w:tc>
          <w:tcPr>
            <w:tcW w:w="377" w:type="dxa"/>
          </w:tcPr>
          <w:p w:rsidR="00F20A03" w:rsidRPr="001562C6" w:rsidRDefault="00F20A03" w:rsidP="0012052E">
            <w:pPr>
              <w:jc w:val="center"/>
              <w:rPr>
                <w:rFonts w:ascii="GHEA Grapalat" w:hAnsi="GHEA Grapalat"/>
                <w:sz w:val="20"/>
              </w:rPr>
            </w:pPr>
            <w:r w:rsidRPr="001562C6">
              <w:rPr>
                <w:rFonts w:ascii="GHEA Grapalat" w:hAnsi="GHEA Grapalat"/>
                <w:sz w:val="20"/>
              </w:rPr>
              <w:t>...</w:t>
            </w:r>
          </w:p>
        </w:tc>
        <w:tc>
          <w:tcPr>
            <w:tcW w:w="2881" w:type="dxa"/>
          </w:tcPr>
          <w:p w:rsidR="00F20A03" w:rsidRPr="001562C6" w:rsidRDefault="00F20A03" w:rsidP="0012052E">
            <w:pPr>
              <w:jc w:val="center"/>
              <w:rPr>
                <w:rFonts w:ascii="GHEA Grapalat" w:hAnsi="GHEA Grapalat"/>
                <w:sz w:val="20"/>
                <w:lang w:val="hy-AM"/>
              </w:rPr>
            </w:pPr>
          </w:p>
        </w:tc>
        <w:tc>
          <w:tcPr>
            <w:tcW w:w="1708" w:type="dxa"/>
          </w:tcPr>
          <w:p w:rsidR="00F20A03" w:rsidRPr="001562C6" w:rsidRDefault="00F20A03" w:rsidP="0012052E">
            <w:pPr>
              <w:jc w:val="center"/>
              <w:rPr>
                <w:rFonts w:ascii="GHEA Grapalat" w:hAnsi="GHEA Grapalat"/>
                <w:sz w:val="20"/>
                <w:lang w:val="hy-AM"/>
              </w:rPr>
            </w:pPr>
          </w:p>
        </w:tc>
        <w:tc>
          <w:tcPr>
            <w:tcW w:w="1442" w:type="dxa"/>
          </w:tcPr>
          <w:p w:rsidR="00F20A03" w:rsidRPr="001562C6" w:rsidRDefault="00F20A03" w:rsidP="0012052E">
            <w:pPr>
              <w:jc w:val="center"/>
              <w:rPr>
                <w:rFonts w:ascii="GHEA Grapalat" w:hAnsi="GHEA Grapalat"/>
                <w:sz w:val="20"/>
                <w:lang w:val="hy-AM"/>
              </w:rPr>
            </w:pPr>
          </w:p>
        </w:tc>
        <w:tc>
          <w:tcPr>
            <w:tcW w:w="2070" w:type="dxa"/>
          </w:tcPr>
          <w:p w:rsidR="00F20A03" w:rsidRPr="001562C6" w:rsidRDefault="00F20A03" w:rsidP="0012052E">
            <w:pPr>
              <w:jc w:val="center"/>
              <w:rPr>
                <w:rFonts w:ascii="GHEA Grapalat" w:hAnsi="GHEA Grapalat"/>
                <w:sz w:val="20"/>
                <w:lang w:val="hy-AM"/>
              </w:rPr>
            </w:pPr>
          </w:p>
        </w:tc>
        <w:tc>
          <w:tcPr>
            <w:tcW w:w="1710" w:type="dxa"/>
          </w:tcPr>
          <w:p w:rsidR="00F20A03" w:rsidRPr="001562C6" w:rsidRDefault="00F20A03" w:rsidP="0012052E">
            <w:pPr>
              <w:jc w:val="center"/>
              <w:rPr>
                <w:rFonts w:ascii="GHEA Grapalat" w:hAnsi="GHEA Grapalat"/>
                <w:sz w:val="20"/>
                <w:lang w:val="hy-AM"/>
              </w:rPr>
            </w:pPr>
          </w:p>
        </w:tc>
      </w:tr>
    </w:tbl>
    <w:p w:rsidR="00F20A03" w:rsidRPr="004D42C7" w:rsidRDefault="00F20A03" w:rsidP="00F20A03">
      <w:pPr>
        <w:tabs>
          <w:tab w:val="left" w:pos="1134"/>
        </w:tabs>
        <w:ind w:firstLine="720"/>
        <w:jc w:val="center"/>
        <w:rPr>
          <w:rFonts w:ascii="GHEA Grapalat" w:hAnsi="GHEA Grapalat"/>
          <w:b/>
          <w:bCs/>
        </w:rPr>
      </w:pPr>
      <w:r w:rsidRPr="004D42C7">
        <w:rPr>
          <w:rFonts w:ascii="GHEA Grapalat" w:hAnsi="GHEA Grapalat"/>
          <w:b/>
          <w:bCs/>
        </w:rPr>
        <w:t>ОБ ОСНОВНЫХ РАБОТАХ ПРЕДЛАГАЕМЫХ УЧАСТНИКОМ</w:t>
      </w:r>
    </w:p>
    <w:p w:rsidR="00F20A03" w:rsidRPr="001562C6" w:rsidRDefault="00F20A03" w:rsidP="00F20A03">
      <w:pPr>
        <w:tabs>
          <w:tab w:val="left" w:pos="1134"/>
        </w:tabs>
        <w:ind w:firstLine="720"/>
        <w:jc w:val="both"/>
        <w:rPr>
          <w:rFonts w:ascii="GHEA Grapalat" w:hAnsi="GHEA Grapalat"/>
          <w:sz w:val="20"/>
        </w:rPr>
      </w:pPr>
    </w:p>
    <w:p w:rsidR="00F20A03" w:rsidRPr="001562C6" w:rsidRDefault="00F20A03" w:rsidP="00F20A03">
      <w:pPr>
        <w:tabs>
          <w:tab w:val="left" w:pos="1134"/>
        </w:tabs>
        <w:ind w:firstLine="720"/>
        <w:jc w:val="both"/>
        <w:rPr>
          <w:rFonts w:ascii="GHEA Grapalat" w:hAnsi="GHEA Grapalat"/>
          <w:i/>
          <w:sz w:val="18"/>
          <w:lang w:val="es-ES"/>
        </w:rPr>
      </w:pPr>
    </w:p>
    <w:p w:rsidR="00F20A03" w:rsidRPr="001562C6" w:rsidRDefault="00F20A03" w:rsidP="00F20A03">
      <w:pPr>
        <w:tabs>
          <w:tab w:val="left" w:pos="1134"/>
        </w:tabs>
        <w:jc w:val="both"/>
        <w:rPr>
          <w:rFonts w:ascii="GHEA Grapalat" w:hAnsi="GHEA Grapalat"/>
          <w:i/>
          <w:sz w:val="20"/>
          <w:lang w:val="es-ES"/>
        </w:rPr>
      </w:pPr>
      <w:r w:rsidRPr="001327FD">
        <w:rPr>
          <w:rFonts w:ascii="GHEA Grapalat" w:hAnsi="GHEA Grapalat" w:cs="Sylfaen"/>
          <w:lang w:val="hy-AM"/>
        </w:rPr>
        <w:t>прилагае</w:t>
      </w:r>
      <w:r>
        <w:rPr>
          <w:rFonts w:ascii="GHEA Grapalat" w:hAnsi="GHEA Grapalat" w:cs="Sylfaen"/>
        </w:rPr>
        <w:t>м</w:t>
      </w:r>
      <w:r w:rsidRPr="001327FD">
        <w:rPr>
          <w:rFonts w:ascii="GHEA Grapalat" w:hAnsi="GHEA Grapalat" w:cs="Sylfaen"/>
          <w:lang w:val="hy-AM"/>
        </w:rPr>
        <w:t xml:space="preserve"> в рамках процедуры</w:t>
      </w:r>
      <w:r>
        <w:rPr>
          <w:rFonts w:ascii="GHEA Grapalat" w:hAnsi="GHEA Grapalat" w:cs="Sylfaen"/>
        </w:rPr>
        <w:t>по</w:t>
      </w:r>
      <w:r w:rsidRPr="001327FD">
        <w:rPr>
          <w:rFonts w:ascii="GHEA Grapalat" w:hAnsi="GHEA Grapalat" w:cs="Sylfaen"/>
          <w:lang w:val="hy-AM"/>
        </w:rPr>
        <w:t xml:space="preserve"> коду</w:t>
      </w:r>
      <w:r w:rsidRPr="00F20A03">
        <w:rPr>
          <w:rFonts w:ascii="GHEA Grapalat" w:hAnsi="GHEA Grapalat" w:cs="Sylfaen"/>
        </w:rPr>
        <w:t xml:space="preserve"> </w:t>
      </w:r>
      <w:r w:rsidRPr="00297D44">
        <w:rPr>
          <w:rFonts w:ascii="GHEA Grapalat" w:hAnsi="GHEA Grapalat"/>
          <w:b/>
        </w:rPr>
        <w:t>ЕГС-BMKhTsDzB-22/1</w:t>
      </w:r>
      <w:r w:rsidRPr="001562C6">
        <w:rPr>
          <w:rFonts w:ascii="GHEA Grapalat" w:hAnsi="GHEA Grapalat"/>
          <w:sz w:val="20"/>
          <w:u w:val="single"/>
          <w:lang w:val="hy-AM"/>
        </w:rPr>
        <w:tab/>
      </w:r>
      <w:r w:rsidRPr="001562C6">
        <w:rPr>
          <w:rFonts w:ascii="GHEA Grapalat" w:hAnsi="GHEA Grapalat"/>
          <w:sz w:val="20"/>
          <w:u w:val="single"/>
          <w:lang w:val="hy-AM"/>
        </w:rPr>
        <w:tab/>
      </w:r>
      <w:r w:rsidRPr="001562C6">
        <w:rPr>
          <w:rFonts w:ascii="GHEA Grapalat" w:hAnsi="GHEA Grapalat"/>
          <w:sz w:val="20"/>
          <w:u w:val="single"/>
          <w:lang w:val="hy-AM"/>
        </w:rPr>
        <w:tab/>
      </w:r>
    </w:p>
    <w:p w:rsidR="00F20A03" w:rsidRDefault="00F20A03" w:rsidP="00F20A03">
      <w:pPr>
        <w:ind w:left="-66"/>
        <w:jc w:val="both"/>
        <w:rPr>
          <w:rFonts w:ascii="GHEA Grapalat" w:hAnsi="GHEA Grapalat"/>
          <w:i/>
          <w:sz w:val="18"/>
          <w:lang w:val="es-ES"/>
        </w:rPr>
      </w:pPr>
    </w:p>
    <w:p w:rsidR="00F20A03" w:rsidRDefault="00F20A03" w:rsidP="00F20A03">
      <w:pPr>
        <w:ind w:left="-66"/>
        <w:jc w:val="both"/>
        <w:rPr>
          <w:rFonts w:ascii="GHEA Grapalat" w:hAnsi="GHEA Grapalat"/>
          <w:i/>
          <w:sz w:val="18"/>
          <w:lang w:val="es-ES"/>
        </w:rPr>
      </w:pPr>
      <w:r>
        <w:rPr>
          <w:rFonts w:ascii="GHEA Grapalat" w:hAnsi="GHEA Grapalat"/>
          <w:i/>
          <w:sz w:val="18"/>
        </w:rPr>
        <w:t>(</w:t>
      </w:r>
      <w:proofErr w:type="spellStart"/>
      <w:r w:rsidRPr="001327FD">
        <w:rPr>
          <w:rFonts w:ascii="GHEA Grapalat" w:hAnsi="GHEA Grapalat"/>
          <w:i/>
          <w:sz w:val="18"/>
          <w:lang w:val="es-ES"/>
        </w:rPr>
        <w:t>Письменные</w:t>
      </w:r>
      <w:proofErr w:type="spellEnd"/>
      <w:r w:rsidRPr="001327FD">
        <w:rPr>
          <w:rFonts w:ascii="GHEA Grapalat" w:hAnsi="GHEA Grapalat"/>
          <w:i/>
          <w:sz w:val="18"/>
          <w:lang w:val="es-ES"/>
        </w:rPr>
        <w:t xml:space="preserve"> </w:t>
      </w:r>
      <w:proofErr w:type="spellStart"/>
      <w:r w:rsidRPr="001327FD">
        <w:rPr>
          <w:rFonts w:ascii="GHEA Grapalat" w:hAnsi="GHEA Grapalat"/>
          <w:i/>
          <w:sz w:val="18"/>
          <w:lang w:val="es-ES"/>
        </w:rPr>
        <w:t>согла</w:t>
      </w:r>
      <w:proofErr w:type="spellEnd"/>
      <w:r>
        <w:rPr>
          <w:rFonts w:ascii="GHEA Grapalat" w:hAnsi="GHEA Grapalat"/>
          <w:i/>
          <w:sz w:val="18"/>
        </w:rPr>
        <w:t>с</w:t>
      </w:r>
      <w:proofErr w:type="spellStart"/>
      <w:r w:rsidRPr="001327FD">
        <w:rPr>
          <w:rFonts w:ascii="GHEA Grapalat" w:hAnsi="GHEA Grapalat"/>
          <w:i/>
          <w:sz w:val="18"/>
          <w:lang w:val="es-ES"/>
        </w:rPr>
        <w:t>ия</w:t>
      </w:r>
      <w:proofErr w:type="spellEnd"/>
      <w:r w:rsidRPr="001327FD">
        <w:rPr>
          <w:rFonts w:ascii="GHEA Grapalat" w:hAnsi="GHEA Grapalat"/>
          <w:i/>
          <w:sz w:val="18"/>
          <w:lang w:val="es-ES"/>
        </w:rPr>
        <w:t xml:space="preserve"> </w:t>
      </w:r>
      <w:proofErr w:type="spellStart"/>
      <w:r w:rsidRPr="001327FD">
        <w:rPr>
          <w:rFonts w:ascii="GHEA Grapalat" w:hAnsi="GHEA Grapalat"/>
          <w:i/>
          <w:sz w:val="18"/>
          <w:lang w:val="es-ES"/>
        </w:rPr>
        <w:t>утвержд</w:t>
      </w:r>
      <w:proofErr w:type="spellEnd"/>
      <w:r>
        <w:rPr>
          <w:rFonts w:ascii="GHEA Grapalat" w:hAnsi="GHEA Grapalat"/>
          <w:i/>
          <w:sz w:val="18"/>
        </w:rPr>
        <w:t>енные</w:t>
      </w:r>
      <w:r w:rsidRPr="001327FD">
        <w:rPr>
          <w:rFonts w:ascii="GHEA Grapalat" w:hAnsi="GHEA Grapalat"/>
          <w:i/>
          <w:sz w:val="18"/>
          <w:lang w:val="es-ES"/>
        </w:rPr>
        <w:t xml:space="preserve"> </w:t>
      </w:r>
      <w:proofErr w:type="spellStart"/>
      <w:r w:rsidRPr="001327FD">
        <w:rPr>
          <w:rFonts w:ascii="GHEA Grapalat" w:hAnsi="GHEA Grapalat"/>
          <w:i/>
          <w:sz w:val="18"/>
          <w:lang w:val="es-ES"/>
        </w:rPr>
        <w:t>специалистами</w:t>
      </w:r>
      <w:proofErr w:type="spellEnd"/>
      <w:r w:rsidRPr="001327FD">
        <w:rPr>
          <w:rFonts w:ascii="GHEA Grapalat" w:hAnsi="GHEA Grapalat"/>
          <w:i/>
          <w:sz w:val="18"/>
          <w:lang w:val="es-ES"/>
        </w:rPr>
        <w:t xml:space="preserve">, </w:t>
      </w:r>
      <w:proofErr w:type="spellStart"/>
      <w:r w:rsidRPr="001327FD">
        <w:rPr>
          <w:rFonts w:ascii="GHEA Grapalat" w:hAnsi="GHEA Grapalat"/>
          <w:i/>
          <w:sz w:val="18"/>
          <w:lang w:val="es-ES"/>
        </w:rPr>
        <w:t>привлекаемыми</w:t>
      </w:r>
      <w:proofErr w:type="spellEnd"/>
      <w:r w:rsidRPr="001327FD">
        <w:rPr>
          <w:rFonts w:ascii="GHEA Grapalat" w:hAnsi="GHEA Grapalat"/>
          <w:i/>
          <w:sz w:val="18"/>
          <w:lang w:val="es-ES"/>
        </w:rPr>
        <w:t xml:space="preserve"> к </w:t>
      </w:r>
      <w:proofErr w:type="spellStart"/>
      <w:r w:rsidRPr="001327FD">
        <w:rPr>
          <w:rFonts w:ascii="GHEA Grapalat" w:hAnsi="GHEA Grapalat"/>
          <w:i/>
          <w:sz w:val="18"/>
          <w:lang w:val="es-ES"/>
        </w:rPr>
        <w:t>основной</w:t>
      </w:r>
      <w:proofErr w:type="spellEnd"/>
      <w:r w:rsidRPr="001327FD">
        <w:rPr>
          <w:rFonts w:ascii="GHEA Grapalat" w:hAnsi="GHEA Grapalat"/>
          <w:i/>
          <w:sz w:val="18"/>
          <w:lang w:val="es-ES"/>
        </w:rPr>
        <w:t xml:space="preserve"> </w:t>
      </w:r>
      <w:proofErr w:type="spellStart"/>
      <w:r w:rsidRPr="001327FD">
        <w:rPr>
          <w:rFonts w:ascii="GHEA Grapalat" w:hAnsi="GHEA Grapalat"/>
          <w:i/>
          <w:sz w:val="18"/>
          <w:lang w:val="es-ES"/>
        </w:rPr>
        <w:t>работе</w:t>
      </w:r>
      <w:proofErr w:type="spellEnd"/>
      <w:r w:rsidRPr="001327FD">
        <w:rPr>
          <w:rFonts w:ascii="GHEA Grapalat" w:hAnsi="GHEA Grapalat"/>
          <w:i/>
          <w:sz w:val="18"/>
          <w:lang w:val="es-ES"/>
        </w:rPr>
        <w:t xml:space="preserve"> </w:t>
      </w:r>
      <w:proofErr w:type="spellStart"/>
      <w:r w:rsidRPr="001327FD">
        <w:rPr>
          <w:rFonts w:ascii="GHEA Grapalat" w:hAnsi="GHEA Grapalat"/>
          <w:i/>
          <w:sz w:val="18"/>
          <w:lang w:val="es-ES"/>
        </w:rPr>
        <w:t>персонала</w:t>
      </w:r>
      <w:proofErr w:type="spellEnd"/>
      <w:r w:rsidRPr="001327FD">
        <w:rPr>
          <w:rFonts w:ascii="GHEA Grapalat" w:hAnsi="GHEA Grapalat"/>
          <w:i/>
          <w:sz w:val="18"/>
          <w:lang w:val="es-ES"/>
        </w:rPr>
        <w:t xml:space="preserve">, </w:t>
      </w:r>
      <w:proofErr w:type="spellStart"/>
      <w:r w:rsidRPr="001327FD">
        <w:rPr>
          <w:rFonts w:ascii="GHEA Grapalat" w:hAnsi="GHEA Grapalat"/>
          <w:i/>
          <w:sz w:val="18"/>
          <w:lang w:val="es-ES"/>
        </w:rPr>
        <w:t>которые</w:t>
      </w:r>
      <w:proofErr w:type="spellEnd"/>
      <w:r w:rsidRPr="001327FD">
        <w:rPr>
          <w:rFonts w:ascii="GHEA Grapalat" w:hAnsi="GHEA Grapalat"/>
          <w:i/>
          <w:sz w:val="18"/>
          <w:lang w:val="es-ES"/>
        </w:rPr>
        <w:t xml:space="preserve"> </w:t>
      </w:r>
      <w:proofErr w:type="spellStart"/>
      <w:r w:rsidRPr="001327FD">
        <w:rPr>
          <w:rFonts w:ascii="GHEA Grapalat" w:hAnsi="GHEA Grapalat"/>
          <w:i/>
          <w:sz w:val="18"/>
          <w:lang w:val="es-ES"/>
        </w:rPr>
        <w:t>будут</w:t>
      </w:r>
      <w:proofErr w:type="spellEnd"/>
      <w:r w:rsidRPr="001327FD">
        <w:rPr>
          <w:rFonts w:ascii="GHEA Grapalat" w:hAnsi="GHEA Grapalat"/>
          <w:i/>
          <w:sz w:val="18"/>
          <w:lang w:val="es-ES"/>
        </w:rPr>
        <w:t xml:space="preserve"> </w:t>
      </w:r>
      <w:proofErr w:type="spellStart"/>
      <w:r w:rsidRPr="001327FD">
        <w:rPr>
          <w:rFonts w:ascii="GHEA Grapalat" w:hAnsi="GHEA Grapalat"/>
          <w:i/>
          <w:sz w:val="18"/>
          <w:lang w:val="es-ES"/>
        </w:rPr>
        <w:t>вовлечены</w:t>
      </w:r>
      <w:proofErr w:type="spellEnd"/>
      <w:r w:rsidRPr="001327FD">
        <w:rPr>
          <w:rFonts w:ascii="GHEA Grapalat" w:hAnsi="GHEA Grapalat"/>
          <w:i/>
          <w:sz w:val="18"/>
          <w:lang w:val="es-ES"/>
        </w:rPr>
        <w:t xml:space="preserve"> в </w:t>
      </w:r>
      <w:proofErr w:type="spellStart"/>
      <w:r w:rsidRPr="001327FD">
        <w:rPr>
          <w:rFonts w:ascii="GHEA Grapalat" w:hAnsi="GHEA Grapalat"/>
          <w:i/>
          <w:sz w:val="18"/>
          <w:lang w:val="es-ES"/>
        </w:rPr>
        <w:t>выполняемую</w:t>
      </w:r>
      <w:proofErr w:type="spellEnd"/>
      <w:r w:rsidRPr="001327FD">
        <w:rPr>
          <w:rFonts w:ascii="GHEA Grapalat" w:hAnsi="GHEA Grapalat"/>
          <w:i/>
          <w:sz w:val="18"/>
          <w:lang w:val="es-ES"/>
        </w:rPr>
        <w:t xml:space="preserve"> </w:t>
      </w:r>
      <w:proofErr w:type="spellStart"/>
      <w:r w:rsidRPr="001327FD">
        <w:rPr>
          <w:rFonts w:ascii="GHEA Grapalat" w:hAnsi="GHEA Grapalat"/>
          <w:i/>
          <w:sz w:val="18"/>
          <w:lang w:val="es-ES"/>
        </w:rPr>
        <w:t>работу</w:t>
      </w:r>
      <w:proofErr w:type="spellEnd"/>
      <w:r w:rsidRPr="001327FD">
        <w:rPr>
          <w:rFonts w:ascii="GHEA Grapalat" w:hAnsi="GHEA Grapalat"/>
          <w:i/>
          <w:sz w:val="18"/>
          <w:lang w:val="es-ES"/>
        </w:rPr>
        <w:t xml:space="preserve">, а </w:t>
      </w:r>
      <w:proofErr w:type="spellStart"/>
      <w:r w:rsidRPr="001327FD">
        <w:rPr>
          <w:rFonts w:ascii="GHEA Grapalat" w:hAnsi="GHEA Grapalat"/>
          <w:i/>
          <w:sz w:val="18"/>
          <w:lang w:val="es-ES"/>
        </w:rPr>
        <w:t>также</w:t>
      </w:r>
      <w:proofErr w:type="spellEnd"/>
      <w:r w:rsidRPr="001327FD">
        <w:rPr>
          <w:rFonts w:ascii="GHEA Grapalat" w:hAnsi="GHEA Grapalat"/>
          <w:i/>
          <w:sz w:val="18"/>
          <w:lang w:val="es-ES"/>
        </w:rPr>
        <w:t xml:space="preserve"> </w:t>
      </w:r>
      <w:proofErr w:type="spellStart"/>
      <w:r w:rsidRPr="001327FD">
        <w:rPr>
          <w:rFonts w:ascii="GHEA Grapalat" w:hAnsi="GHEA Grapalat"/>
          <w:i/>
          <w:sz w:val="18"/>
          <w:lang w:val="es-ES"/>
        </w:rPr>
        <w:t>копии</w:t>
      </w:r>
      <w:proofErr w:type="spellEnd"/>
      <w:r w:rsidRPr="001327FD">
        <w:rPr>
          <w:rFonts w:ascii="GHEA Grapalat" w:hAnsi="GHEA Grapalat"/>
          <w:i/>
          <w:sz w:val="18"/>
          <w:lang w:val="es-ES"/>
        </w:rPr>
        <w:t xml:space="preserve"> </w:t>
      </w:r>
      <w:proofErr w:type="spellStart"/>
      <w:r w:rsidRPr="001327FD">
        <w:rPr>
          <w:rFonts w:ascii="GHEA Grapalat" w:hAnsi="GHEA Grapalat"/>
          <w:i/>
          <w:sz w:val="18"/>
          <w:lang w:val="es-ES"/>
        </w:rPr>
        <w:t>паспортов</w:t>
      </w:r>
      <w:proofErr w:type="spellEnd"/>
      <w:r w:rsidRPr="001327FD">
        <w:rPr>
          <w:rFonts w:ascii="GHEA Grapalat" w:hAnsi="GHEA Grapalat"/>
          <w:i/>
          <w:sz w:val="18"/>
          <w:lang w:val="es-ES"/>
        </w:rPr>
        <w:t xml:space="preserve"> </w:t>
      </w:r>
      <w:proofErr w:type="spellStart"/>
      <w:r w:rsidRPr="001327FD">
        <w:rPr>
          <w:rFonts w:ascii="GHEA Grapalat" w:hAnsi="GHEA Grapalat"/>
          <w:i/>
          <w:sz w:val="18"/>
          <w:lang w:val="es-ES"/>
        </w:rPr>
        <w:t>специалистов</w:t>
      </w:r>
      <w:proofErr w:type="spellEnd"/>
      <w:r w:rsidRPr="001327FD">
        <w:rPr>
          <w:rFonts w:ascii="GHEA Grapalat" w:hAnsi="GHEA Grapalat"/>
          <w:i/>
          <w:sz w:val="18"/>
          <w:lang w:val="es-ES"/>
        </w:rPr>
        <w:t xml:space="preserve"> и </w:t>
      </w:r>
      <w:proofErr w:type="spellStart"/>
      <w:r w:rsidRPr="001327FD">
        <w:rPr>
          <w:rFonts w:ascii="GHEA Grapalat" w:hAnsi="GHEA Grapalat"/>
          <w:i/>
          <w:sz w:val="18"/>
          <w:lang w:val="es-ES"/>
        </w:rPr>
        <w:t>квалификационных</w:t>
      </w:r>
      <w:proofErr w:type="spellEnd"/>
      <w:r w:rsidRPr="001327FD">
        <w:rPr>
          <w:rFonts w:ascii="GHEA Grapalat" w:hAnsi="GHEA Grapalat"/>
          <w:i/>
          <w:sz w:val="18"/>
          <w:lang w:val="es-ES"/>
        </w:rPr>
        <w:t xml:space="preserve"> </w:t>
      </w:r>
      <w:proofErr w:type="spellStart"/>
      <w:r w:rsidRPr="001327FD">
        <w:rPr>
          <w:rFonts w:ascii="GHEA Grapalat" w:hAnsi="GHEA Grapalat"/>
          <w:i/>
          <w:sz w:val="18"/>
          <w:lang w:val="es-ES"/>
        </w:rPr>
        <w:t>документов</w:t>
      </w:r>
      <w:proofErr w:type="spellEnd"/>
      <w:r w:rsidRPr="001327FD">
        <w:rPr>
          <w:rFonts w:ascii="GHEA Grapalat" w:hAnsi="GHEA Grapalat"/>
          <w:i/>
          <w:sz w:val="18"/>
          <w:lang w:val="es-ES"/>
        </w:rPr>
        <w:t xml:space="preserve"> (</w:t>
      </w:r>
      <w:proofErr w:type="spellStart"/>
      <w:r w:rsidRPr="001327FD">
        <w:rPr>
          <w:rFonts w:ascii="GHEA Grapalat" w:hAnsi="GHEA Grapalat"/>
          <w:i/>
          <w:sz w:val="18"/>
          <w:lang w:val="es-ES"/>
        </w:rPr>
        <w:t>диплом</w:t>
      </w:r>
      <w:proofErr w:type="spellEnd"/>
      <w:r w:rsidRPr="001327FD">
        <w:rPr>
          <w:rFonts w:ascii="GHEA Grapalat" w:hAnsi="GHEA Grapalat"/>
          <w:i/>
          <w:sz w:val="18"/>
          <w:lang w:val="es-ES"/>
        </w:rPr>
        <w:t xml:space="preserve">, </w:t>
      </w:r>
      <w:proofErr w:type="spellStart"/>
      <w:r w:rsidRPr="001327FD">
        <w:rPr>
          <w:rFonts w:ascii="GHEA Grapalat" w:hAnsi="GHEA Grapalat"/>
          <w:i/>
          <w:sz w:val="18"/>
          <w:lang w:val="es-ES"/>
        </w:rPr>
        <w:t>аттестат</w:t>
      </w:r>
      <w:proofErr w:type="spellEnd"/>
      <w:r w:rsidRPr="001327FD">
        <w:rPr>
          <w:rFonts w:ascii="GHEA Grapalat" w:hAnsi="GHEA Grapalat"/>
          <w:i/>
          <w:sz w:val="18"/>
          <w:lang w:val="es-ES"/>
        </w:rPr>
        <w:t xml:space="preserve">, </w:t>
      </w:r>
      <w:proofErr w:type="spellStart"/>
      <w:r w:rsidRPr="001327FD">
        <w:rPr>
          <w:rFonts w:ascii="GHEA Grapalat" w:hAnsi="GHEA Grapalat"/>
          <w:i/>
          <w:sz w:val="18"/>
          <w:lang w:val="es-ES"/>
        </w:rPr>
        <w:t>справка</w:t>
      </w:r>
      <w:proofErr w:type="spellEnd"/>
      <w:r w:rsidRPr="001327FD">
        <w:rPr>
          <w:rFonts w:ascii="GHEA Grapalat" w:hAnsi="GHEA Grapalat"/>
          <w:i/>
          <w:sz w:val="18"/>
          <w:lang w:val="es-ES"/>
        </w:rPr>
        <w:t xml:space="preserve"> и т. Д.) </w:t>
      </w:r>
    </w:p>
    <w:p w:rsidR="00F20A03" w:rsidRPr="001562C6" w:rsidRDefault="00F20A03" w:rsidP="00F20A03">
      <w:pPr>
        <w:ind w:left="-66"/>
        <w:jc w:val="right"/>
        <w:rPr>
          <w:rFonts w:ascii="GHEA Grapalat" w:hAnsi="GHEA Grapalat"/>
          <w:sz w:val="20"/>
          <w:lang w:val="es-ES"/>
        </w:rPr>
      </w:pPr>
    </w:p>
    <w:p w:rsidR="00F20A03" w:rsidRPr="001562C6" w:rsidRDefault="00F20A03" w:rsidP="00F20A03">
      <w:pPr>
        <w:ind w:left="-66"/>
        <w:jc w:val="right"/>
        <w:rPr>
          <w:rFonts w:ascii="GHEA Grapalat" w:hAnsi="GHEA Grapalat"/>
          <w:sz w:val="20"/>
          <w:lang w:val="es-ES"/>
        </w:rPr>
      </w:pPr>
    </w:p>
    <w:p w:rsidR="00F20A03" w:rsidRPr="001562C6" w:rsidRDefault="00F20A03" w:rsidP="00F20A03">
      <w:pPr>
        <w:rPr>
          <w:rFonts w:ascii="GHEA Grapalat" w:hAnsi="GHEA Grapalat"/>
          <w:sz w:val="20"/>
          <w:lang w:val="es-ES"/>
        </w:rPr>
      </w:pPr>
    </w:p>
    <w:p w:rsidR="00F20A03" w:rsidRPr="001327FD" w:rsidRDefault="00F20A03" w:rsidP="00F20A03">
      <w:pPr>
        <w:ind w:left="720" w:firstLine="720"/>
        <w:jc w:val="both"/>
        <w:rPr>
          <w:rFonts w:ascii="GHEA Grapalat" w:hAnsi="GHEA Grapalat"/>
          <w:sz w:val="20"/>
          <w:lang w:val="hy-AM"/>
        </w:rPr>
      </w:pPr>
      <w:r w:rsidRPr="001562C6">
        <w:rPr>
          <w:rFonts w:ascii="GHEA Grapalat" w:hAnsi="GHEA Grapalat"/>
          <w:sz w:val="20"/>
          <w:lang w:val="hy-AM"/>
        </w:rPr>
        <w:t xml:space="preserve">__________________________________________ </w:t>
      </w:r>
      <w:r w:rsidRPr="001562C6">
        <w:rPr>
          <w:rFonts w:ascii="GHEA Grapalat" w:hAnsi="GHEA Grapalat"/>
          <w:sz w:val="20"/>
          <w:lang w:val="hy-AM"/>
        </w:rPr>
        <w:tab/>
        <w:t xml:space="preserve">                ____________</w:t>
      </w:r>
      <w:r>
        <w:rPr>
          <w:rFonts w:ascii="GHEA Grapalat" w:hAnsi="GHEA Grapalat"/>
          <w:sz w:val="20"/>
        </w:rPr>
        <w:t>Наименование</w:t>
      </w:r>
      <w:r w:rsidRPr="00E0001A">
        <w:rPr>
          <w:rFonts w:ascii="GHEA Grapalat" w:hAnsi="GHEA Grapalat"/>
          <w:sz w:val="20"/>
          <w:lang w:val="es-ES"/>
        </w:rPr>
        <w:t xml:space="preserve"> (</w:t>
      </w:r>
      <w:r>
        <w:rPr>
          <w:rFonts w:ascii="GHEA Grapalat" w:hAnsi="GHEA Grapalat"/>
          <w:sz w:val="20"/>
        </w:rPr>
        <w:t>имя</w:t>
      </w:r>
      <w:r w:rsidRPr="00E0001A">
        <w:rPr>
          <w:rFonts w:ascii="GHEA Grapalat" w:hAnsi="GHEA Grapalat"/>
          <w:sz w:val="20"/>
          <w:lang w:val="es-ES"/>
        </w:rPr>
        <w:t xml:space="preserve">) </w:t>
      </w:r>
      <w:r>
        <w:rPr>
          <w:rFonts w:ascii="GHEA Grapalat" w:hAnsi="GHEA Grapalat"/>
          <w:sz w:val="20"/>
        </w:rPr>
        <w:t>участника</w:t>
      </w:r>
      <w:r w:rsidRPr="00E0001A">
        <w:rPr>
          <w:rFonts w:ascii="GHEA Grapalat" w:hAnsi="GHEA Grapalat"/>
          <w:sz w:val="20"/>
          <w:lang w:val="es-ES"/>
        </w:rPr>
        <w:t xml:space="preserve"> (</w:t>
      </w:r>
      <w:r>
        <w:rPr>
          <w:rFonts w:ascii="GHEA Grapalat" w:hAnsi="GHEA Grapalat"/>
          <w:sz w:val="20"/>
        </w:rPr>
        <w:t>должностьруководителя</w:t>
      </w:r>
      <w:r w:rsidRPr="00E0001A">
        <w:rPr>
          <w:rFonts w:ascii="GHEA Grapalat" w:hAnsi="GHEA Grapalat"/>
          <w:sz w:val="20"/>
          <w:lang w:val="es-ES"/>
        </w:rPr>
        <w:t xml:space="preserve">, </w:t>
      </w:r>
      <w:r>
        <w:rPr>
          <w:rFonts w:ascii="GHEA Grapalat" w:hAnsi="GHEA Grapalat"/>
          <w:sz w:val="20"/>
        </w:rPr>
        <w:t>имя</w:t>
      </w:r>
      <w:r w:rsidRPr="00E0001A">
        <w:rPr>
          <w:rFonts w:ascii="GHEA Grapalat" w:hAnsi="GHEA Grapalat"/>
          <w:sz w:val="20"/>
          <w:lang w:val="es-ES"/>
        </w:rPr>
        <w:t xml:space="preserve">, </w:t>
      </w:r>
      <w:r>
        <w:rPr>
          <w:rFonts w:ascii="GHEA Grapalat" w:hAnsi="GHEA Grapalat"/>
          <w:sz w:val="20"/>
        </w:rPr>
        <w:t>фамилия</w:t>
      </w:r>
      <w:r w:rsidRPr="00E0001A">
        <w:rPr>
          <w:rFonts w:ascii="GHEA Grapalat" w:hAnsi="GHEA Grapalat"/>
          <w:sz w:val="20"/>
          <w:lang w:val="es-ES"/>
        </w:rPr>
        <w:t>)</w:t>
      </w:r>
    </w:p>
    <w:p w:rsidR="00F20A03" w:rsidRPr="00E0001A" w:rsidRDefault="00F20A03" w:rsidP="00F20A03">
      <w:pPr>
        <w:jc w:val="both"/>
        <w:rPr>
          <w:rFonts w:ascii="GHEA Grapalat" w:hAnsi="GHEA Grapalat" w:cs="Arial"/>
          <w:sz w:val="20"/>
          <w:vertAlign w:val="superscript"/>
          <w:lang w:val="es-ES"/>
        </w:rPr>
      </w:pPr>
      <w:r w:rsidRPr="00E0001A">
        <w:rPr>
          <w:rFonts w:ascii="GHEA Grapalat" w:hAnsi="GHEA Grapalat" w:cs="Arial"/>
          <w:sz w:val="20"/>
          <w:vertAlign w:val="superscript"/>
          <w:lang w:val="es-ES"/>
        </w:rPr>
        <w:t xml:space="preserve"> (</w:t>
      </w:r>
      <w:proofErr w:type="gramStart"/>
      <w:r>
        <w:rPr>
          <w:rFonts w:ascii="GHEA Grapalat" w:hAnsi="GHEA Grapalat" w:cs="Arial"/>
          <w:sz w:val="20"/>
          <w:vertAlign w:val="superscript"/>
        </w:rPr>
        <w:t>подпись</w:t>
      </w:r>
      <w:proofErr w:type="gramEnd"/>
      <w:r w:rsidRPr="00E0001A">
        <w:rPr>
          <w:rFonts w:ascii="GHEA Grapalat" w:hAnsi="GHEA Grapalat" w:cs="Arial"/>
          <w:sz w:val="20"/>
          <w:vertAlign w:val="superscript"/>
          <w:lang w:val="es-ES"/>
        </w:rPr>
        <w:t>)</w:t>
      </w:r>
    </w:p>
    <w:p w:rsidR="00F20A03" w:rsidRPr="001562C6" w:rsidRDefault="00F20A03" w:rsidP="00F20A03">
      <w:pPr>
        <w:jc w:val="right"/>
        <w:rPr>
          <w:rFonts w:ascii="GHEA Grapalat" w:hAnsi="GHEA Grapalat"/>
          <w:sz w:val="20"/>
          <w:lang w:val="hy-AM"/>
        </w:rPr>
      </w:pPr>
    </w:p>
    <w:p w:rsidR="00F20A03" w:rsidRPr="001562C6" w:rsidRDefault="00F20A03" w:rsidP="00F20A03">
      <w:pPr>
        <w:jc w:val="right"/>
        <w:rPr>
          <w:rFonts w:ascii="GHEA Grapalat" w:hAnsi="GHEA Grapalat" w:cs="Arial"/>
          <w:sz w:val="20"/>
          <w:lang w:val="hy-AM"/>
        </w:rPr>
      </w:pPr>
      <w:r w:rsidRPr="001562C6">
        <w:rPr>
          <w:rFonts w:ascii="GHEA Grapalat" w:hAnsi="GHEA Grapalat" w:cs="Arial"/>
          <w:sz w:val="20"/>
          <w:lang w:val="hy-AM"/>
        </w:rPr>
        <w:t>.</w:t>
      </w:r>
      <w:r w:rsidRPr="00E0001A">
        <w:rPr>
          <w:rFonts w:ascii="GHEA Grapalat" w:hAnsi="GHEA Grapalat" w:cs="Arial"/>
          <w:sz w:val="20"/>
          <w:lang w:val="hy-AM"/>
        </w:rPr>
        <w:t>М.П.</w:t>
      </w:r>
      <w:r w:rsidRPr="001562C6">
        <w:rPr>
          <w:rFonts w:ascii="GHEA Grapalat" w:hAnsi="GHEA Grapalat" w:cs="Arial"/>
          <w:sz w:val="20"/>
          <w:lang w:val="hy-AM"/>
        </w:rPr>
        <w:tab/>
      </w:r>
      <w:r w:rsidRPr="001562C6">
        <w:rPr>
          <w:rFonts w:ascii="GHEA Grapalat" w:hAnsi="GHEA Grapalat" w:cs="Arial"/>
          <w:sz w:val="20"/>
          <w:lang w:val="hy-AM"/>
        </w:rPr>
        <w:tab/>
      </w:r>
    </w:p>
    <w:p w:rsidR="00F20A03" w:rsidRPr="001562C6" w:rsidRDefault="00F20A03" w:rsidP="00F20A03">
      <w:pPr>
        <w:jc w:val="right"/>
        <w:rPr>
          <w:rFonts w:ascii="GHEA Grapalat" w:hAnsi="GHEA Grapalat"/>
          <w:sz w:val="20"/>
          <w:lang w:val="hy-AM"/>
        </w:rPr>
      </w:pPr>
    </w:p>
    <w:p w:rsidR="00CF2692" w:rsidRPr="00B138F3" w:rsidRDefault="00CF2692" w:rsidP="00B46D58">
      <w:pPr>
        <w:widowControl w:val="0"/>
        <w:spacing w:after="160"/>
        <w:ind w:left="567" w:right="565"/>
        <w:jc w:val="center"/>
        <w:rPr>
          <w:rFonts w:ascii="GHEA Grapalat" w:hAnsi="GHEA Grapalat"/>
          <w:b/>
        </w:rPr>
      </w:pPr>
    </w:p>
    <w:p w:rsidR="009B7A85" w:rsidRDefault="009B7A85" w:rsidP="001005B0">
      <w:pPr>
        <w:widowControl w:val="0"/>
        <w:spacing w:after="160"/>
        <w:ind w:firstLine="567"/>
        <w:jc w:val="right"/>
        <w:rPr>
          <w:rFonts w:ascii="GHEA Grapalat" w:hAnsi="GHEA Grapalat"/>
          <w:b/>
        </w:rPr>
      </w:pPr>
    </w:p>
    <w:p w:rsidR="00F20A03" w:rsidRDefault="00F20A03" w:rsidP="001005B0">
      <w:pPr>
        <w:widowControl w:val="0"/>
        <w:spacing w:after="160"/>
        <w:ind w:firstLine="567"/>
        <w:jc w:val="right"/>
        <w:rPr>
          <w:rFonts w:ascii="GHEA Grapalat" w:hAnsi="GHEA Grapalat"/>
          <w:b/>
        </w:rPr>
      </w:pPr>
    </w:p>
    <w:p w:rsidR="00F20A03" w:rsidRDefault="00F20A03" w:rsidP="001005B0">
      <w:pPr>
        <w:widowControl w:val="0"/>
        <w:spacing w:after="160"/>
        <w:ind w:firstLine="567"/>
        <w:jc w:val="right"/>
        <w:rPr>
          <w:rFonts w:ascii="GHEA Grapalat" w:hAnsi="GHEA Grapalat"/>
          <w:b/>
        </w:rPr>
      </w:pP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rsidR="00F20A03" w:rsidRPr="00297D44" w:rsidRDefault="00F20A03" w:rsidP="00F20A03">
      <w:pPr>
        <w:pStyle w:val="BodyTextIndent"/>
        <w:widowControl w:val="0"/>
        <w:spacing w:after="160" w:line="240" w:lineRule="auto"/>
        <w:ind w:firstLine="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297D44">
        <w:rPr>
          <w:rFonts w:ascii="GHEA Grapalat" w:hAnsi="GHEA Grapalat"/>
          <w:b/>
          <w:sz w:val="24"/>
          <w:szCs w:val="24"/>
        </w:rPr>
        <w:t>ЕГС-BMKhTsDzB-22/1</w:t>
      </w:r>
    </w:p>
    <w:p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CC5A5B" w:rsidRDefault="007B3F5F" w:rsidP="00CC5A5B">
      <w:pPr>
        <w:pStyle w:val="NormalWeb"/>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2</w:t>
      </w:r>
      <w:r w:rsidRPr="00CC5A5B">
        <w:rPr>
          <w:rFonts w:ascii="GHEA Grapalat" w:eastAsiaTheme="minorHAnsi" w:hAnsi="GHEA Grapalat" w:cstheme="minorBidi"/>
        </w:rPr>
        <w:t xml:space="preserve">.  По гарантии </w:t>
      </w:r>
      <w:r w:rsidRPr="00CC5A5B">
        <w:rPr>
          <w:rFonts w:ascii="GHEA Grapalat" w:eastAsiaTheme="minorHAnsi" w:hAnsi="GHEA Grapalat" w:cstheme="minorBidi"/>
          <w:lang w:val="hy-AM"/>
        </w:rPr>
        <w:t xml:space="preserve">---------------------------------------------------------------------------- </w:t>
      </w:r>
    </w:p>
    <w:p w:rsidR="007B3F5F" w:rsidRPr="00CC5A5B" w:rsidRDefault="00667A47" w:rsidP="00CC5A5B">
      <w:pPr>
        <w:pStyle w:val="NormalWeb"/>
        <w:spacing w:before="0" w:beforeAutospacing="0" w:after="0" w:afterAutospacing="0"/>
        <w:jc w:val="both"/>
        <w:rPr>
          <w:rFonts w:ascii="GHEA Grapalat" w:eastAsiaTheme="minorHAnsi" w:hAnsi="GHEA Grapalat" w:cstheme="minorBidi"/>
        </w:rPr>
      </w:pPr>
      <w:r w:rsidRPr="00CC5A5B">
        <w:rPr>
          <w:rFonts w:ascii="GHEA Grapalat" w:eastAsiaTheme="minorHAnsi" w:hAnsi="GHEA Grapalat" w:cstheme="minorBidi"/>
          <w:sz w:val="18"/>
          <w:szCs w:val="18"/>
        </w:rPr>
        <w:t xml:space="preserve">                                     наименование выдающего гарантию банка или страховой организации</w:t>
      </w:r>
    </w:p>
    <w:p w:rsidR="007B3F5F" w:rsidRPr="00B138F3" w:rsidRDefault="007B3F5F" w:rsidP="00CC5A5B">
      <w:pPr>
        <w:pStyle w:val="NormalWeb"/>
        <w:spacing w:before="0" w:beforeAutospacing="0" w:after="0" w:afterAutospacing="0"/>
        <w:jc w:val="both"/>
        <w:rPr>
          <w:rFonts w:ascii="GHEA Grapalat" w:eastAsiaTheme="minorHAnsi" w:hAnsi="GHEA Grapalat" w:cstheme="minorBidi"/>
        </w:rPr>
      </w:pPr>
      <w:r w:rsidRPr="00CC5A5B">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w:t>
      </w:r>
      <w:r w:rsidRPr="00B138F3">
        <w:rPr>
          <w:rFonts w:ascii="GHEA Grapalat" w:eastAsiaTheme="minorHAnsi" w:hAnsi="GHEA Grapalat" w:cstheme="minorBidi"/>
        </w:rPr>
        <w:t xml:space="preserve"> настоящей гарантией, выплатить бенефициару ----------------------------------------   (далее-сумма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0D0F13" w:rsidRDefault="007B3F5F" w:rsidP="007B3F5F">
      <w:pPr>
        <w:pStyle w:val="NormalWeb"/>
        <w:shd w:val="clear" w:color="auto" w:fill="FFFFFF"/>
        <w:ind w:firstLine="374"/>
        <w:contextualSpacing/>
        <w:jc w:val="both"/>
        <w:rPr>
          <w:rFonts w:ascii="GHEA Grapalat" w:eastAsiaTheme="minorHAnsi" w:hAnsi="GHEA Grapalat" w:cstheme="minorBidi"/>
        </w:rPr>
      </w:pPr>
      <w:r w:rsidRPr="000D0F13">
        <w:rPr>
          <w:rFonts w:ascii="GHEA Grapalat" w:eastAsiaTheme="minorHAnsi" w:hAnsi="GHEA Grapalat" w:cstheme="minorBidi"/>
        </w:rPr>
        <w:t>5. Гарантия действует со дня вступления в силу договора</w:t>
      </w:r>
      <w:r w:rsidR="00814DCB" w:rsidRPr="000D0F13">
        <w:rPr>
          <w:rFonts w:ascii="GHEA Grapalat" w:eastAsiaTheme="minorHAnsi" w:hAnsi="GHEA Grapalat" w:cstheme="minorBidi"/>
        </w:rPr>
        <w:t xml:space="preserve"> под кодом</w:t>
      </w:r>
      <w:r w:rsidRPr="000D0F13">
        <w:rPr>
          <w:rFonts w:ascii="GHEA Grapalat" w:eastAsiaTheme="minorHAnsi" w:hAnsi="GHEA Grapalat" w:cstheme="minorBidi"/>
        </w:rPr>
        <w:t xml:space="preserve"> N_____________________ заключ</w:t>
      </w:r>
      <w:r w:rsidR="00670185">
        <w:rPr>
          <w:rFonts w:ascii="GHEA Grapalat" w:eastAsiaTheme="minorHAnsi" w:hAnsi="GHEA Grapalat" w:cstheme="minorBidi"/>
        </w:rPr>
        <w:t>аемого</w:t>
      </w:r>
      <w:r w:rsidRPr="000D0F13">
        <w:rPr>
          <w:rFonts w:ascii="GHEA Grapalat" w:eastAsiaTheme="minorHAnsi" w:hAnsi="GHEA Grapalat" w:cstheme="minorBidi"/>
        </w:rPr>
        <w:t xml:space="preserve"> между бенефициаром </w:t>
      </w:r>
      <w:r w:rsidR="0054663D" w:rsidRPr="000D0F13">
        <w:rPr>
          <w:rFonts w:ascii="GHEA Grapalat" w:eastAsiaTheme="minorHAnsi" w:hAnsi="GHEA Grapalat" w:cstheme="minorBidi"/>
        </w:rPr>
        <w:t xml:space="preserve"> </w:t>
      </w:r>
      <w:r w:rsidRPr="000D0F13">
        <w:rPr>
          <w:rFonts w:ascii="GHEA Grapalat" w:eastAsiaTheme="minorHAnsi" w:hAnsi="GHEA Grapalat" w:cstheme="minorBidi"/>
        </w:rPr>
        <w:t>и принципалом</w:t>
      </w:r>
      <w:r w:rsidR="0054663D" w:rsidRPr="000D0F13">
        <w:rPr>
          <w:rFonts w:ascii="GHEA Grapalat" w:eastAsiaTheme="minorHAnsi" w:hAnsi="GHEA Grapalat" w:cstheme="minorBidi"/>
        </w:rPr>
        <w:t xml:space="preserve"> </w:t>
      </w:r>
    </w:p>
    <w:p w:rsidR="007B3F5F" w:rsidRPr="000D0F13" w:rsidRDefault="007B3F5F" w:rsidP="007B3F5F">
      <w:pPr>
        <w:pStyle w:val="NormalWeb"/>
        <w:shd w:val="clear" w:color="auto" w:fill="FFFFFF"/>
        <w:contextualSpacing/>
        <w:jc w:val="both"/>
        <w:rPr>
          <w:rFonts w:ascii="GHEA Grapalat" w:eastAsiaTheme="minorHAnsi" w:hAnsi="GHEA Grapalat" w:cstheme="minorBidi"/>
          <w:sz w:val="18"/>
          <w:szCs w:val="18"/>
        </w:rPr>
      </w:pPr>
      <w:r w:rsidRPr="000D0F13">
        <w:rPr>
          <w:rFonts w:eastAsiaTheme="minorHAnsi" w:cstheme="minorBidi"/>
        </w:rPr>
        <w:t xml:space="preserve">  </w:t>
      </w:r>
      <w:r w:rsidRPr="000D0F13">
        <w:rPr>
          <w:rFonts w:ascii="GHEA Grapalat" w:eastAsiaTheme="minorHAnsi" w:hAnsi="GHEA Grapalat" w:cstheme="minorBidi"/>
          <w:sz w:val="18"/>
          <w:szCs w:val="18"/>
        </w:rPr>
        <w:t>номер заключаемого договара</w:t>
      </w:r>
    </w:p>
    <w:p w:rsidR="0054663D" w:rsidRPr="000D0F13" w:rsidRDefault="0054663D" w:rsidP="0054663D">
      <w:pPr>
        <w:pStyle w:val="NormalWeb"/>
        <w:shd w:val="clear" w:color="auto" w:fill="FFFFFF"/>
        <w:contextualSpacing/>
        <w:jc w:val="both"/>
        <w:rPr>
          <w:rFonts w:ascii="GHEA Grapalat" w:eastAsiaTheme="minorHAnsi" w:hAnsi="GHEA Grapalat" w:cstheme="minorBidi"/>
          <w:lang w:val="hy-AM"/>
        </w:rPr>
      </w:pPr>
      <w:r w:rsidRPr="000D0F13">
        <w:rPr>
          <w:rFonts w:ascii="GHEA Grapalat" w:eastAsiaTheme="minorHAnsi" w:hAnsi="GHEA Grapalat" w:cstheme="minorBidi"/>
        </w:rPr>
        <w:t xml:space="preserve">и  действует </w:t>
      </w:r>
      <w:r w:rsidRPr="000D0F13">
        <w:rPr>
          <w:rFonts w:ascii="GHEA Grapalat" w:eastAsiaTheme="minorHAnsi" w:hAnsi="GHEA Grapalat" w:cstheme="minorBidi"/>
          <w:lang w:val="hy-AM"/>
        </w:rPr>
        <w:t xml:space="preserve"> </w:t>
      </w:r>
      <w:r w:rsidRPr="000D0F13">
        <w:rPr>
          <w:rFonts w:ascii="GHEA Grapalat" w:eastAsiaTheme="minorHAnsi" w:hAnsi="GHEA Grapalat" w:cstheme="minorBidi"/>
        </w:rPr>
        <w:t>в</w:t>
      </w:r>
      <w:r w:rsidRPr="000D0F13">
        <w:rPr>
          <w:rFonts w:ascii="GHEA Grapalat" w:hAnsi="GHEA Grapalat"/>
        </w:rPr>
        <w:t>ключительно</w:t>
      </w:r>
      <w:r w:rsidRPr="000D0F13">
        <w:rPr>
          <w:rFonts w:ascii="GHEA Grapalat" w:eastAsiaTheme="minorHAnsi" w:hAnsi="GHEA Grapalat" w:cstheme="minorBidi"/>
        </w:rPr>
        <w:t xml:space="preserve"> </w:t>
      </w:r>
      <w:r w:rsidRPr="000D0F13">
        <w:rPr>
          <w:rFonts w:ascii="GHEA Grapalat" w:eastAsiaTheme="minorHAnsi" w:hAnsi="GHEA Grapalat" w:cstheme="minorBidi"/>
          <w:lang w:val="hy-AM"/>
        </w:rPr>
        <w:t xml:space="preserve"> </w:t>
      </w:r>
      <w:r w:rsidRPr="000D0F13">
        <w:rPr>
          <w:rFonts w:ascii="GHEA Grapalat" w:eastAsiaTheme="minorHAnsi" w:hAnsi="GHEA Grapalat" w:cstheme="minorBidi"/>
        </w:rPr>
        <w:t xml:space="preserve">до </w:t>
      </w:r>
      <w:r w:rsidRPr="000D0F13">
        <w:rPr>
          <w:rFonts w:ascii="GHEA Grapalat" w:eastAsiaTheme="minorHAnsi" w:hAnsi="GHEA Grapalat" w:cstheme="minorBidi"/>
          <w:lang w:val="hy-AM"/>
        </w:rPr>
        <w:t xml:space="preserve"> </w:t>
      </w:r>
      <w:r w:rsidRPr="000D0F13">
        <w:rPr>
          <w:rFonts w:ascii="GHEA Grapalat" w:eastAsiaTheme="minorHAnsi" w:hAnsi="GHEA Grapalat" w:cstheme="minorBidi"/>
        </w:rPr>
        <w:t xml:space="preserve">девяностого </w:t>
      </w:r>
      <w:r w:rsidRPr="000D0F13">
        <w:rPr>
          <w:rFonts w:ascii="GHEA Grapalat" w:eastAsiaTheme="minorHAnsi" w:hAnsi="GHEA Grapalat" w:cstheme="minorBidi"/>
          <w:lang w:val="hy-AM"/>
        </w:rPr>
        <w:t xml:space="preserve"> </w:t>
      </w:r>
      <w:r w:rsidRPr="000D0F13">
        <w:rPr>
          <w:rFonts w:ascii="GHEA Grapalat" w:eastAsiaTheme="minorHAnsi" w:hAnsi="GHEA Grapalat" w:cstheme="minorBidi"/>
        </w:rPr>
        <w:t xml:space="preserve">рабочего </w:t>
      </w:r>
      <w:r w:rsidRPr="000D0F13">
        <w:rPr>
          <w:rFonts w:ascii="GHEA Grapalat" w:eastAsiaTheme="minorHAnsi" w:hAnsi="GHEA Grapalat" w:cstheme="minorBidi"/>
          <w:lang w:val="hy-AM"/>
        </w:rPr>
        <w:t xml:space="preserve"> </w:t>
      </w:r>
      <w:r w:rsidRPr="000D0F13">
        <w:rPr>
          <w:rFonts w:ascii="GHEA Grapalat" w:eastAsiaTheme="minorHAnsi" w:hAnsi="GHEA Grapalat" w:cstheme="minorBidi"/>
        </w:rPr>
        <w:t>дня</w:t>
      </w:r>
      <w:r w:rsidRPr="000D0F13">
        <w:rPr>
          <w:rFonts w:ascii="GHEA Grapalat" w:eastAsiaTheme="minorHAnsi" w:hAnsi="GHEA Grapalat" w:cstheme="minorBidi"/>
          <w:lang w:val="hy-AM"/>
        </w:rPr>
        <w:t xml:space="preserve">  </w:t>
      </w:r>
      <w:r w:rsidRPr="000D0F13">
        <w:rPr>
          <w:rFonts w:ascii="GHEA Grapalat" w:eastAsiaTheme="minorHAnsi" w:hAnsi="GHEA Grapalat" w:cstheme="minorBidi"/>
        </w:rPr>
        <w:t xml:space="preserve">следующего за днем </w:t>
      </w:r>
    </w:p>
    <w:p w:rsidR="0054663D" w:rsidRPr="000D0F13" w:rsidRDefault="0054663D" w:rsidP="0054663D">
      <w:pPr>
        <w:pStyle w:val="NormalWeb"/>
        <w:shd w:val="clear" w:color="auto" w:fill="FFFFFF"/>
        <w:contextualSpacing/>
        <w:jc w:val="both"/>
        <w:rPr>
          <w:rFonts w:ascii="GHEA Grapalat" w:eastAsiaTheme="minorHAnsi" w:hAnsi="GHEA Grapalat" w:cstheme="minorBidi"/>
          <w:sz w:val="18"/>
          <w:szCs w:val="18"/>
          <w:lang w:val="hy-AM"/>
        </w:rPr>
      </w:pPr>
    </w:p>
    <w:p w:rsidR="0054663D" w:rsidRPr="000D0F13" w:rsidRDefault="0054663D" w:rsidP="0054663D">
      <w:pPr>
        <w:pStyle w:val="NormalWeb"/>
        <w:shd w:val="clear" w:color="auto" w:fill="FFFFFF"/>
        <w:contextualSpacing/>
        <w:jc w:val="center"/>
        <w:rPr>
          <w:rFonts w:eastAsiaTheme="minorHAnsi" w:cstheme="minorBidi"/>
        </w:rPr>
      </w:pPr>
      <w:r w:rsidRPr="000D0F13">
        <w:rPr>
          <w:rFonts w:ascii="GHEA Grapalat" w:eastAsiaTheme="minorHAnsi" w:hAnsi="GHEA Grapalat" w:cstheme="minorBidi"/>
          <w:lang w:val="hy-AM"/>
        </w:rPr>
        <w:t>--------------------------------------------------------</w:t>
      </w:r>
      <w:r w:rsidRPr="000D0F13">
        <w:rPr>
          <w:rFonts w:ascii="GHEA Grapalat" w:eastAsiaTheme="minorHAnsi" w:hAnsi="GHEA Grapalat" w:cstheme="minorBidi"/>
        </w:rPr>
        <w:t>------------------</w:t>
      </w:r>
      <w:r w:rsidRPr="000D0F13">
        <w:rPr>
          <w:rFonts w:ascii="GHEA Grapalat" w:eastAsiaTheme="minorHAnsi" w:hAnsi="GHEA Grapalat" w:cstheme="minorBidi"/>
          <w:lang w:val="hy-AM"/>
        </w:rPr>
        <w:t>----------------------</w:t>
      </w:r>
      <w:r w:rsidRPr="000D0F13">
        <w:rPr>
          <w:rFonts w:eastAsiaTheme="minorHAnsi" w:cstheme="minorBidi"/>
        </w:rPr>
        <w:t xml:space="preserve"> </w:t>
      </w:r>
      <w:r w:rsidRPr="000D0F13">
        <w:rPr>
          <w:rFonts w:eastAsiaTheme="minorHAnsi" w:cstheme="minorBidi"/>
          <w:lang w:val="hy-AM"/>
        </w:rPr>
        <w:t>.</w:t>
      </w:r>
      <w:r w:rsidRPr="000D0F13">
        <w:rPr>
          <w:rFonts w:eastAsiaTheme="minorHAnsi" w:cstheme="minorBidi"/>
        </w:rPr>
        <w:t xml:space="preserve">           </w:t>
      </w:r>
      <w:r w:rsidRPr="000D0F13">
        <w:rPr>
          <w:rFonts w:ascii="GHEA Grapalat" w:eastAsiaTheme="minorHAnsi" w:hAnsi="GHEA Grapalat" w:cstheme="minorBidi"/>
          <w:sz w:val="16"/>
          <w:szCs w:val="16"/>
        </w:rPr>
        <w:t xml:space="preserve"> </w:t>
      </w:r>
      <w:r w:rsidRPr="004D0610">
        <w:rPr>
          <w:rFonts w:ascii="GHEA Grapalat" w:eastAsiaTheme="minorHAnsi" w:hAnsi="GHEA Grapalat" w:cstheme="minorBidi"/>
          <w:sz w:val="16"/>
          <w:szCs w:val="16"/>
        </w:rPr>
        <w:t>крайн</w:t>
      </w:r>
      <w:r w:rsidR="009F7214" w:rsidRPr="004D0610">
        <w:rPr>
          <w:rFonts w:ascii="GHEA Grapalat" w:eastAsiaTheme="minorHAnsi" w:hAnsi="GHEA Grapalat" w:cstheme="minorBidi"/>
          <w:sz w:val="16"/>
          <w:szCs w:val="16"/>
        </w:rPr>
        <w:t>и</w:t>
      </w:r>
      <w:r w:rsidRPr="004D0610">
        <w:rPr>
          <w:rFonts w:ascii="GHEA Grapalat" w:eastAsiaTheme="minorHAnsi" w:hAnsi="GHEA Grapalat" w:cstheme="minorBidi"/>
          <w:sz w:val="16"/>
          <w:szCs w:val="16"/>
        </w:rPr>
        <w:t>й срок оказния услуг</w:t>
      </w:r>
      <w:r w:rsidRPr="004D0610">
        <w:rPr>
          <w:rFonts w:ascii="GHEA Grapalat" w:eastAsiaTheme="minorHAnsi" w:hAnsi="GHEA Grapalat" w:cstheme="minorBidi"/>
          <w:sz w:val="16"/>
          <w:szCs w:val="16"/>
          <w:lang w:val="hy-AM"/>
        </w:rPr>
        <w:t>, предусмотренн</w:t>
      </w:r>
      <w:r w:rsidRPr="004D0610">
        <w:rPr>
          <w:rFonts w:ascii="GHEA Grapalat" w:eastAsiaTheme="minorHAnsi" w:hAnsi="GHEA Grapalat" w:cstheme="minorBidi"/>
          <w:sz w:val="16"/>
          <w:szCs w:val="16"/>
        </w:rPr>
        <w:t xml:space="preserve">ый </w:t>
      </w:r>
      <w:r w:rsidRPr="004D0610">
        <w:rPr>
          <w:rFonts w:ascii="GHEA Grapalat" w:eastAsiaTheme="minorHAnsi" w:hAnsi="GHEA Grapalat" w:cstheme="minorBidi"/>
          <w:sz w:val="16"/>
          <w:szCs w:val="16"/>
          <w:lang w:val="hy-AM"/>
        </w:rPr>
        <w:t>заключаемым договором</w:t>
      </w:r>
      <w:r w:rsidR="00DA27F6" w:rsidRPr="000D0F13">
        <w:rPr>
          <w:rFonts w:ascii="GHEA Grapalat" w:eastAsiaTheme="minorHAnsi" w:hAnsi="GHEA Grapalat" w:cstheme="minorBidi"/>
          <w:sz w:val="16"/>
          <w:szCs w:val="16"/>
        </w:rPr>
        <w:t xml:space="preserve"> </w:t>
      </w:r>
    </w:p>
    <w:p w:rsidR="0054663D" w:rsidRPr="000D0F13" w:rsidRDefault="0054663D" w:rsidP="0054663D">
      <w:pPr>
        <w:pStyle w:val="NormalWeb"/>
        <w:shd w:val="clear" w:color="auto" w:fill="FFFFFF"/>
        <w:contextualSpacing/>
        <w:jc w:val="both"/>
        <w:rPr>
          <w:rFonts w:ascii="GHEA Grapalat" w:eastAsiaTheme="minorHAnsi" w:hAnsi="GHEA Grapalat" w:cstheme="minorBidi"/>
        </w:rPr>
      </w:pPr>
      <w:r w:rsidRPr="000D0F13">
        <w:rPr>
          <w:rFonts w:ascii="GHEA Grapalat" w:eastAsiaTheme="minorHAnsi" w:hAnsi="GHEA Grapalat" w:cstheme="minorBidi"/>
        </w:rPr>
        <w:t>В день предоставления гарантии лицо, выдающее гарантию, с официального адреса</w:t>
      </w:r>
      <w:r w:rsidRPr="000D0F13">
        <w:rPr>
          <w:rFonts w:ascii="GHEA Grapalat" w:eastAsiaTheme="minorHAnsi" w:hAnsi="GHEA Grapalat" w:cstheme="minorBidi"/>
          <w:lang w:val="hy-AM"/>
        </w:rPr>
        <w:t xml:space="preserve"> </w:t>
      </w:r>
      <w:r w:rsidRPr="000D0F13">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0D0F13">
        <w:rPr>
          <w:rFonts w:ascii="GHEA Grapalat" w:eastAsiaTheme="minorHAnsi" w:hAnsi="GHEA Grapalat" w:cstheme="minorBidi"/>
          <w:lang w:val="hy-AM"/>
        </w:rPr>
        <w:t>.</w:t>
      </w:r>
      <w:r w:rsidRPr="000D0F13">
        <w:rPr>
          <w:rFonts w:ascii="GHEA Grapalat" w:eastAsiaTheme="minorHAnsi" w:hAnsi="GHEA Grapalat" w:cstheme="minorBidi"/>
        </w:rPr>
        <w:t xml:space="preserve"> </w:t>
      </w:r>
    </w:p>
    <w:p w:rsidR="00C34E3B" w:rsidRPr="00EF6EB4" w:rsidRDefault="00C34E3B" w:rsidP="0054663D">
      <w:pPr>
        <w:pStyle w:val="NormalWeb"/>
        <w:shd w:val="clear" w:color="auto" w:fill="FFFFFF"/>
        <w:contextualSpacing/>
        <w:jc w:val="both"/>
        <w:rPr>
          <w:rFonts w:ascii="GHEA Grapalat" w:eastAsiaTheme="minorHAnsi" w:hAnsi="GHEA Grapalat" w:cstheme="minorBidi"/>
          <w:color w:val="FF000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4D6035">
        <w:rPr>
          <w:rFonts w:eastAsiaTheme="minorHAnsi" w:cstheme="minorBidi"/>
        </w:rPr>
        <w:t xml:space="preserve">        </w:t>
      </w: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816A6" w:rsidRDefault="000816A6">
      <w:pPr>
        <w:rPr>
          <w:rFonts w:ascii="GHEA Grapalat" w:hAnsi="GHEA Grapalat"/>
          <w:i/>
          <w:sz w:val="22"/>
          <w:szCs w:val="22"/>
        </w:rPr>
      </w:pPr>
      <w:r>
        <w:rPr>
          <w:rFonts w:ascii="GHEA Grapalat" w:hAnsi="GHEA Grapalat"/>
          <w:i/>
          <w:sz w:val="22"/>
          <w:szCs w:val="22"/>
        </w:rPr>
        <w:br w:type="page"/>
      </w: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lastRenderedPageBreak/>
        <w:t>Приложение № 4.2</w:t>
      </w:r>
    </w:p>
    <w:p w:rsidR="00F20A03" w:rsidRPr="00297D44" w:rsidRDefault="00673870" w:rsidP="00F20A03">
      <w:pPr>
        <w:pStyle w:val="BodyTextIndent"/>
        <w:widowControl w:val="0"/>
        <w:spacing w:after="160" w:line="240" w:lineRule="auto"/>
        <w:ind w:firstLine="0"/>
        <w:jc w:val="right"/>
        <w:rPr>
          <w:rFonts w:ascii="GHEA Grapalat" w:hAnsi="GHEA Grapalat"/>
          <w:b/>
          <w:sz w:val="24"/>
          <w:szCs w:val="24"/>
        </w:rPr>
      </w:pPr>
      <w:r w:rsidRPr="005C48F7">
        <w:rPr>
          <w:rFonts w:ascii="GHEA Grapalat" w:hAnsi="GHEA Grapalat"/>
          <w:b/>
          <w:i w:val="0"/>
        </w:rPr>
        <w:t xml:space="preserve"> </w:t>
      </w:r>
      <w:r w:rsidR="00F20A03" w:rsidRPr="00BF4E90">
        <w:rPr>
          <w:rFonts w:ascii="GHEA Grapalat" w:hAnsi="GHEA Grapalat"/>
          <w:b/>
          <w:sz w:val="24"/>
          <w:szCs w:val="24"/>
        </w:rPr>
        <w:t>к Приглашению на открытый конкурс</w:t>
      </w:r>
      <w:r w:rsidR="00F20A03" w:rsidRPr="00BF4E90">
        <w:rPr>
          <w:rFonts w:ascii="GHEA Grapalat" w:hAnsi="GHEA Grapalat" w:cs="Arial"/>
          <w:b/>
          <w:sz w:val="24"/>
          <w:szCs w:val="24"/>
        </w:rPr>
        <w:br/>
      </w:r>
      <w:r w:rsidR="00F20A03" w:rsidRPr="00374F4A">
        <w:rPr>
          <w:rFonts w:ascii="GHEA Grapalat" w:hAnsi="GHEA Grapalat"/>
          <w:b/>
          <w:sz w:val="24"/>
          <w:szCs w:val="24"/>
        </w:rPr>
        <w:t xml:space="preserve">под кодом </w:t>
      </w:r>
      <w:r w:rsidR="00F20A03" w:rsidRPr="00297D44">
        <w:rPr>
          <w:rFonts w:ascii="GHEA Grapalat" w:hAnsi="GHEA Grapalat"/>
          <w:b/>
          <w:sz w:val="24"/>
          <w:szCs w:val="24"/>
        </w:rPr>
        <w:t>ЕГС-BMKhTsDzB-22/1</w:t>
      </w:r>
    </w:p>
    <w:p w:rsidR="003D2FE2" w:rsidRPr="00B138F3" w:rsidRDefault="003D2FE2" w:rsidP="00F20A03">
      <w:pPr>
        <w:widowControl w:val="0"/>
        <w:spacing w:after="160"/>
        <w:jc w:val="right"/>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9"/>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F20A03" w:rsidRPr="00B138F3" w:rsidRDefault="00F20A03" w:rsidP="00F20A03">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Pr="00075E1E">
        <w:rPr>
          <w:rFonts w:ascii="GHEA Grapalat" w:hAnsi="GHEA Grapalat"/>
          <w:sz w:val="22"/>
          <w:lang w:eastAsia="en-US" w:bidi="ar-SA"/>
        </w:rPr>
        <w:t xml:space="preserve">ЗАО “Ергорсвет” </w:t>
      </w:r>
      <w:r w:rsidRPr="00B138F3">
        <w:rPr>
          <w:rFonts w:ascii="GHEA Grapalat" w:hAnsi="GHEA Grapalat"/>
          <w:spacing w:val="-6"/>
          <w:sz w:val="22"/>
          <w:szCs w:val="22"/>
        </w:rPr>
        <w:t xml:space="preserve">(далее — Заказчик) </w:t>
      </w:r>
    </w:p>
    <w:p w:rsidR="00F20A03" w:rsidRPr="001F7081" w:rsidRDefault="00F20A03" w:rsidP="00F20A03">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Pr="006722F4">
        <w:rPr>
          <w:rFonts w:ascii="GHEA Grapalat" w:hAnsi="GHEA Grapalat"/>
          <w:b/>
        </w:rPr>
        <w:t>ЕГС-BMAShDzB-22/1</w:t>
      </w:r>
      <w:r w:rsidRPr="001F7081">
        <w:rPr>
          <w:rFonts w:ascii="GHEA Grapalat" w:hAnsi="GHEA Grapalat"/>
          <w:b/>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w:t>
      </w:r>
      <w:r w:rsidRPr="00B138F3">
        <w:rPr>
          <w:rFonts w:ascii="GHEA Grapalat" w:hAnsi="GHEA Grapalat"/>
          <w:sz w:val="22"/>
          <w:szCs w:val="22"/>
        </w:rPr>
        <w:lastRenderedPageBreak/>
        <w:t xml:space="preserve">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lastRenderedPageBreak/>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F20A03" w:rsidRPr="00B138F3" w:rsidTr="001205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20A03" w:rsidRPr="00B138F3" w:rsidRDefault="00F20A03" w:rsidP="0012052E">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F20A03" w:rsidRPr="00B138F3" w:rsidTr="001205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20A03" w:rsidRPr="00B138F3" w:rsidRDefault="00F20A03" w:rsidP="0012052E">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F20A03" w:rsidRPr="00B138F3" w:rsidTr="0012052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20A03" w:rsidRPr="00B138F3" w:rsidRDefault="00F20A03" w:rsidP="0012052E">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F20A03" w:rsidRPr="00B138F3" w:rsidTr="0012052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20A03" w:rsidRPr="00B138F3" w:rsidRDefault="00F20A03" w:rsidP="0012052E">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F20A03" w:rsidRPr="00B138F3" w:rsidTr="0012052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20A03" w:rsidRPr="00B138F3" w:rsidRDefault="00F20A03" w:rsidP="0012052E">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F20A03" w:rsidRPr="00B138F3" w:rsidTr="0012052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20A03" w:rsidRPr="00B138F3" w:rsidRDefault="00F20A03" w:rsidP="0012052E">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F20A03" w:rsidRPr="00B138F3" w:rsidTr="001205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20A03" w:rsidRPr="00B138F3" w:rsidRDefault="00F20A03" w:rsidP="0012052E">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F20A03" w:rsidRPr="00B138F3" w:rsidTr="001205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20A03" w:rsidRPr="00B138F3" w:rsidRDefault="00F20A03" w:rsidP="0012052E">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F20A03" w:rsidRPr="00201A0E" w:rsidTr="001205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20A03" w:rsidRPr="00201A0E" w:rsidRDefault="00F20A03" w:rsidP="0012052E">
            <w:pPr>
              <w:widowControl w:val="0"/>
              <w:tabs>
                <w:tab w:val="left" w:pos="343"/>
              </w:tabs>
              <w:spacing w:after="12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F20A03" w:rsidRPr="00201A0E" w:rsidTr="001205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20A03" w:rsidRPr="00201A0E" w:rsidRDefault="00F20A03" w:rsidP="0012052E">
            <w:pPr>
              <w:widowControl w:val="0"/>
              <w:tabs>
                <w:tab w:val="left" w:pos="343"/>
              </w:tabs>
              <w:spacing w:after="12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F20A03" w:rsidRPr="00201A0E" w:rsidTr="0012052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20A03" w:rsidRPr="00201A0E" w:rsidRDefault="00F20A03" w:rsidP="0012052E">
            <w:pPr>
              <w:widowControl w:val="0"/>
              <w:tabs>
                <w:tab w:val="left" w:pos="343"/>
              </w:tabs>
              <w:spacing w:after="12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F20A03" w:rsidRPr="00201A0E" w:rsidTr="0012052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20A03" w:rsidRPr="00201A0E" w:rsidRDefault="00F20A03" w:rsidP="0012052E">
            <w:pPr>
              <w:widowControl w:val="0"/>
              <w:tabs>
                <w:tab w:val="left" w:pos="343"/>
              </w:tabs>
              <w:spacing w:after="12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F20A03" w:rsidRPr="00201A0E" w:rsidTr="0012052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20A03" w:rsidRPr="00201A0E" w:rsidRDefault="00F20A03" w:rsidP="0012052E">
            <w:pPr>
              <w:widowControl w:val="0"/>
              <w:tabs>
                <w:tab w:val="left" w:pos="343"/>
              </w:tabs>
              <w:spacing w:after="12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F20A03" w:rsidRPr="00B138F3" w:rsidTr="001205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20A03" w:rsidRPr="00B138F3" w:rsidRDefault="00F20A03" w:rsidP="0012052E">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F20A03" w:rsidRPr="00B138F3" w:rsidTr="001205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20A03" w:rsidRPr="00B138F3" w:rsidRDefault="00F20A03" w:rsidP="0012052E">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F20A03" w:rsidRPr="00B138F3" w:rsidTr="001205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20A03" w:rsidRPr="00B138F3" w:rsidRDefault="00F20A03" w:rsidP="0012052E">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F20A03" w:rsidRPr="00B138F3" w:rsidTr="001205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20A03" w:rsidRPr="00B138F3" w:rsidRDefault="00F20A03" w:rsidP="0012052E">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F20A03" w:rsidRPr="00B138F3" w:rsidTr="0012052E">
        <w:trPr>
          <w:trHeight w:val="424"/>
        </w:trPr>
        <w:tc>
          <w:tcPr>
            <w:tcW w:w="10980" w:type="dxa"/>
            <w:gridSpan w:val="2"/>
            <w:tcBorders>
              <w:top w:val="single" w:sz="4" w:space="0" w:color="auto"/>
              <w:left w:val="single" w:sz="4" w:space="0" w:color="auto"/>
              <w:right w:val="single" w:sz="4" w:space="0" w:color="000000"/>
            </w:tcBorders>
            <w:noWrap/>
            <w:vAlign w:val="bottom"/>
          </w:tcPr>
          <w:p w:rsidR="00F20A03" w:rsidRPr="00B138F3" w:rsidRDefault="00F20A03" w:rsidP="0012052E">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F20A03" w:rsidRPr="00B138F3" w:rsidTr="0012052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20A03" w:rsidRPr="00B138F3" w:rsidRDefault="00F20A03" w:rsidP="0012052E">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F20A03" w:rsidRPr="00B138F3" w:rsidTr="0012052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20A03" w:rsidRPr="00B138F3" w:rsidRDefault="00F20A03" w:rsidP="0012052E">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F20A03" w:rsidRPr="00B138F3" w:rsidTr="0012052E">
        <w:trPr>
          <w:trHeight w:val="2194"/>
        </w:trPr>
        <w:tc>
          <w:tcPr>
            <w:tcW w:w="5616" w:type="dxa"/>
            <w:tcBorders>
              <w:top w:val="nil"/>
              <w:left w:val="single" w:sz="4" w:space="0" w:color="auto"/>
              <w:bottom w:val="single" w:sz="4" w:space="0" w:color="auto"/>
              <w:right w:val="single" w:sz="4" w:space="0" w:color="auto"/>
            </w:tcBorders>
            <w:noWrap/>
            <w:vAlign w:val="bottom"/>
          </w:tcPr>
          <w:p w:rsidR="00F20A03" w:rsidRPr="00B138F3" w:rsidRDefault="00F20A03" w:rsidP="0012052E">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F20A03" w:rsidRPr="00B138F3" w:rsidRDefault="00F20A03" w:rsidP="0012052E">
            <w:pPr>
              <w:widowControl w:val="0"/>
              <w:spacing w:after="160"/>
              <w:rPr>
                <w:rFonts w:ascii="GHEA Grapalat" w:hAnsi="GHEA Grapalat" w:cs="Sylfaen"/>
              </w:rPr>
            </w:pPr>
          </w:p>
          <w:p w:rsidR="00F20A03" w:rsidRPr="00B138F3" w:rsidRDefault="00F20A03" w:rsidP="0012052E">
            <w:pPr>
              <w:widowControl w:val="0"/>
              <w:spacing w:after="160"/>
              <w:jc w:val="right"/>
              <w:rPr>
                <w:rFonts w:ascii="GHEA Grapalat" w:hAnsi="GHEA Grapalat" w:cs="Tahoma"/>
              </w:rPr>
            </w:pPr>
            <w:r w:rsidRPr="00B138F3">
              <w:rPr>
                <w:rFonts w:ascii="GHEA Grapalat" w:hAnsi="GHEA Grapalat"/>
              </w:rPr>
              <w:t>/____________________/</w:t>
            </w:r>
          </w:p>
          <w:p w:rsidR="00F20A03" w:rsidRPr="00B138F3" w:rsidRDefault="00F20A03" w:rsidP="0012052E">
            <w:pPr>
              <w:widowControl w:val="0"/>
              <w:spacing w:after="160"/>
              <w:rPr>
                <w:rFonts w:ascii="GHEA Grapalat" w:hAnsi="GHEA Grapalat" w:cs="Sylfaen"/>
              </w:rPr>
            </w:pPr>
          </w:p>
          <w:p w:rsidR="00F20A03" w:rsidRPr="00B138F3" w:rsidRDefault="00F20A03" w:rsidP="0012052E">
            <w:pPr>
              <w:widowControl w:val="0"/>
              <w:spacing w:after="160"/>
              <w:jc w:val="right"/>
              <w:rPr>
                <w:rFonts w:ascii="GHEA Grapalat" w:hAnsi="GHEA Grapalat" w:cs="Sylfaen"/>
              </w:rPr>
            </w:pPr>
            <w:r w:rsidRPr="00B138F3">
              <w:rPr>
                <w:rFonts w:ascii="GHEA Grapalat" w:hAnsi="GHEA Grapalat"/>
              </w:rPr>
              <w:t>/____________________/</w:t>
            </w:r>
          </w:p>
          <w:p w:rsidR="00F20A03" w:rsidRPr="00B138F3" w:rsidRDefault="00F20A03" w:rsidP="0012052E">
            <w:pPr>
              <w:widowControl w:val="0"/>
              <w:spacing w:after="160"/>
              <w:rPr>
                <w:rFonts w:ascii="GHEA Grapalat" w:hAnsi="GHEA Grapalat" w:cs="Sylfaen"/>
              </w:rPr>
            </w:pPr>
          </w:p>
          <w:p w:rsidR="00F20A03" w:rsidRPr="00B138F3" w:rsidRDefault="00F20A03" w:rsidP="0012052E">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F20A03" w:rsidRPr="00B138F3" w:rsidRDefault="00F20A03" w:rsidP="0012052E">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F20A03" w:rsidRPr="00B138F3" w:rsidRDefault="00F20A03" w:rsidP="0012052E">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F20A03" w:rsidRPr="00B138F3" w:rsidRDefault="00F20A03" w:rsidP="0012052E">
            <w:pPr>
              <w:widowControl w:val="0"/>
              <w:spacing w:after="160"/>
              <w:rPr>
                <w:rFonts w:ascii="GHEA Grapalat" w:hAnsi="GHEA Grapalat" w:cs="Sylfaen"/>
              </w:rPr>
            </w:pPr>
          </w:p>
          <w:p w:rsidR="00F20A03" w:rsidRPr="00B138F3" w:rsidRDefault="00F20A03" w:rsidP="0012052E">
            <w:pPr>
              <w:widowControl w:val="0"/>
              <w:spacing w:after="160"/>
              <w:jc w:val="right"/>
              <w:rPr>
                <w:rFonts w:ascii="GHEA Grapalat" w:hAnsi="GHEA Grapalat" w:cs="Sylfaen"/>
              </w:rPr>
            </w:pPr>
            <w:r w:rsidRPr="00B138F3">
              <w:rPr>
                <w:rFonts w:ascii="GHEA Grapalat" w:hAnsi="GHEA Grapalat"/>
              </w:rPr>
              <w:t>/____________________/</w:t>
            </w:r>
          </w:p>
          <w:p w:rsidR="00F20A03" w:rsidRPr="00B138F3" w:rsidRDefault="00F20A03" w:rsidP="0012052E">
            <w:pPr>
              <w:widowControl w:val="0"/>
              <w:spacing w:after="160"/>
              <w:jc w:val="right"/>
              <w:rPr>
                <w:rFonts w:ascii="GHEA Grapalat" w:hAnsi="GHEA Grapalat" w:cs="Tahoma"/>
              </w:rPr>
            </w:pPr>
          </w:p>
          <w:p w:rsidR="00F20A03" w:rsidRPr="00B138F3" w:rsidRDefault="00F20A03" w:rsidP="0012052E">
            <w:pPr>
              <w:widowControl w:val="0"/>
              <w:spacing w:after="160"/>
              <w:jc w:val="right"/>
              <w:rPr>
                <w:rFonts w:ascii="GHEA Grapalat" w:hAnsi="GHEA Grapalat" w:cs="Sylfaen"/>
              </w:rPr>
            </w:pPr>
            <w:r w:rsidRPr="00B138F3">
              <w:rPr>
                <w:rFonts w:ascii="GHEA Grapalat" w:hAnsi="GHEA Grapalat"/>
              </w:rPr>
              <w:t>/____________________/</w:t>
            </w:r>
          </w:p>
          <w:p w:rsidR="00F20A03" w:rsidRPr="00B138F3" w:rsidRDefault="00F20A03" w:rsidP="0012052E">
            <w:pPr>
              <w:widowControl w:val="0"/>
              <w:spacing w:after="160"/>
              <w:rPr>
                <w:rFonts w:ascii="GHEA Grapalat" w:hAnsi="GHEA Grapalat" w:cs="Sylfaen"/>
              </w:rPr>
            </w:pPr>
          </w:p>
          <w:p w:rsidR="00F20A03" w:rsidRPr="00B138F3" w:rsidRDefault="00F20A03" w:rsidP="0012052E">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F20A03" w:rsidRPr="00B138F3" w:rsidTr="0012052E">
        <w:trPr>
          <w:trHeight w:val="2194"/>
        </w:trPr>
        <w:tc>
          <w:tcPr>
            <w:tcW w:w="5616" w:type="dxa"/>
            <w:tcBorders>
              <w:top w:val="single" w:sz="4" w:space="0" w:color="auto"/>
              <w:left w:val="single" w:sz="4" w:space="0" w:color="auto"/>
              <w:right w:val="single" w:sz="4" w:space="0" w:color="auto"/>
            </w:tcBorders>
            <w:noWrap/>
            <w:vAlign w:val="bottom"/>
          </w:tcPr>
          <w:p w:rsidR="00F20A03" w:rsidRPr="00B138F3" w:rsidRDefault="00F20A03" w:rsidP="0012052E">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F20A03" w:rsidRPr="00B138F3" w:rsidRDefault="00F20A03" w:rsidP="0012052E">
            <w:pPr>
              <w:widowControl w:val="0"/>
              <w:spacing w:after="160"/>
              <w:rPr>
                <w:rFonts w:ascii="GHEA Grapalat" w:hAnsi="GHEA Grapalat"/>
              </w:rPr>
            </w:pPr>
          </w:p>
          <w:p w:rsidR="00F20A03" w:rsidRPr="00B138F3" w:rsidRDefault="00F20A03" w:rsidP="0012052E">
            <w:pPr>
              <w:widowControl w:val="0"/>
              <w:jc w:val="right"/>
              <w:rPr>
                <w:rFonts w:ascii="GHEA Grapalat" w:hAnsi="GHEA Grapalat" w:cs="Tahoma"/>
              </w:rPr>
            </w:pPr>
            <w:r w:rsidRPr="00B138F3">
              <w:rPr>
                <w:rFonts w:ascii="GHEA Grapalat" w:hAnsi="GHEA Grapalat"/>
              </w:rPr>
              <w:t>/____________________/</w:t>
            </w:r>
          </w:p>
          <w:p w:rsidR="00F20A03" w:rsidRPr="00B138F3" w:rsidRDefault="00F20A03" w:rsidP="0012052E">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F20A03" w:rsidRPr="00B138F3" w:rsidRDefault="00F20A03" w:rsidP="0012052E">
            <w:pPr>
              <w:widowControl w:val="0"/>
              <w:spacing w:after="160"/>
              <w:rPr>
                <w:rFonts w:ascii="GHEA Grapalat" w:hAnsi="GHEA Grapalat" w:cs="Tahoma"/>
              </w:rPr>
            </w:pPr>
          </w:p>
          <w:p w:rsidR="00F20A03" w:rsidRPr="00B138F3" w:rsidRDefault="00F20A03" w:rsidP="0012052E">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F20A03" w:rsidRPr="00B138F3" w:rsidRDefault="00F20A03" w:rsidP="0012052E">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F20A03" w:rsidRPr="00B138F3" w:rsidRDefault="00F20A03" w:rsidP="0012052E">
            <w:pPr>
              <w:widowControl w:val="0"/>
              <w:spacing w:after="160"/>
              <w:rPr>
                <w:rFonts w:ascii="GHEA Grapalat" w:hAnsi="GHEA Grapalat" w:cs="Tahoma"/>
              </w:rPr>
            </w:pPr>
          </w:p>
          <w:p w:rsidR="00F20A03" w:rsidRPr="00B138F3" w:rsidRDefault="00F20A03" w:rsidP="0012052E">
            <w:pPr>
              <w:widowControl w:val="0"/>
              <w:jc w:val="right"/>
              <w:rPr>
                <w:rFonts w:ascii="GHEA Grapalat" w:hAnsi="GHEA Grapalat" w:cs="Tahoma"/>
              </w:rPr>
            </w:pPr>
            <w:r w:rsidRPr="00B138F3">
              <w:rPr>
                <w:rFonts w:ascii="GHEA Grapalat" w:hAnsi="GHEA Grapalat"/>
              </w:rPr>
              <w:t>/____________________/</w:t>
            </w:r>
          </w:p>
          <w:p w:rsidR="00F20A03" w:rsidRPr="00B138F3" w:rsidRDefault="00F20A03" w:rsidP="0012052E">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F20A03" w:rsidRPr="00B138F3" w:rsidRDefault="00F20A03" w:rsidP="0012052E">
            <w:pPr>
              <w:widowControl w:val="0"/>
              <w:spacing w:after="160"/>
              <w:rPr>
                <w:rFonts w:ascii="GHEA Grapalat" w:hAnsi="GHEA Grapalat" w:cs="Arial"/>
              </w:rPr>
            </w:pPr>
          </w:p>
        </w:tc>
      </w:tr>
      <w:tr w:rsidR="00F20A03" w:rsidRPr="00B138F3" w:rsidTr="0012052E">
        <w:trPr>
          <w:trHeight w:val="2194"/>
        </w:trPr>
        <w:tc>
          <w:tcPr>
            <w:tcW w:w="5616" w:type="dxa"/>
            <w:tcBorders>
              <w:top w:val="nil"/>
              <w:left w:val="single" w:sz="4" w:space="0" w:color="auto"/>
              <w:bottom w:val="single" w:sz="4" w:space="0" w:color="auto"/>
              <w:right w:val="single" w:sz="4" w:space="0" w:color="auto"/>
            </w:tcBorders>
            <w:noWrap/>
            <w:vAlign w:val="bottom"/>
          </w:tcPr>
          <w:p w:rsidR="00F20A03" w:rsidRPr="00B138F3" w:rsidRDefault="00F20A03" w:rsidP="0012052E">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F20A03" w:rsidRPr="00B138F3" w:rsidRDefault="00F20A03" w:rsidP="0012052E">
            <w:pPr>
              <w:widowControl w:val="0"/>
              <w:spacing w:after="160"/>
              <w:rPr>
                <w:rFonts w:ascii="GHEA Grapalat" w:hAnsi="GHEA Grapalat" w:cs="Sylfaen"/>
              </w:rPr>
            </w:pPr>
          </w:p>
          <w:p w:rsidR="00F20A03" w:rsidRPr="00B138F3" w:rsidRDefault="00F20A03" w:rsidP="0012052E">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F20A03" w:rsidRPr="00B138F3" w:rsidRDefault="00F20A03" w:rsidP="0012052E">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F20A03" w:rsidRPr="00B138F3" w:rsidRDefault="00F20A03" w:rsidP="0012052E">
            <w:pPr>
              <w:widowControl w:val="0"/>
              <w:spacing w:after="160"/>
              <w:rPr>
                <w:rFonts w:ascii="GHEA Grapalat" w:hAnsi="GHEA Grapalat"/>
              </w:rPr>
            </w:pPr>
          </w:p>
          <w:p w:rsidR="00F20A03" w:rsidRPr="00B138F3" w:rsidRDefault="00F20A03" w:rsidP="0012052E">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F20A03" w:rsidRPr="00297D44" w:rsidRDefault="00F20A03" w:rsidP="00F20A03">
      <w:pPr>
        <w:pStyle w:val="BodyTextIndent"/>
        <w:widowControl w:val="0"/>
        <w:spacing w:after="160" w:line="240" w:lineRule="auto"/>
        <w:ind w:firstLine="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297D44">
        <w:rPr>
          <w:rFonts w:ascii="GHEA Grapalat" w:hAnsi="GHEA Grapalat"/>
          <w:b/>
          <w:sz w:val="24"/>
          <w:szCs w:val="24"/>
        </w:rPr>
        <w:t>ЕГС-BMKhTsDzB-22/1</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D0114A" w:rsidRPr="00E22E83" w:rsidRDefault="00D0114A" w:rsidP="00D0114A">
      <w:pPr>
        <w:pStyle w:val="NormalWeb"/>
        <w:shd w:val="clear" w:color="auto" w:fill="FFFFFF"/>
        <w:ind w:firstLine="374"/>
        <w:contextualSpacing/>
        <w:jc w:val="both"/>
        <w:rPr>
          <w:rFonts w:ascii="GHEA Grapalat" w:eastAsiaTheme="minorHAnsi" w:hAnsi="GHEA Grapalat" w:cstheme="minorBidi"/>
        </w:rPr>
      </w:pPr>
      <w:r w:rsidRPr="00E22E83">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D0114A" w:rsidRPr="00E22E83" w:rsidRDefault="00D0114A" w:rsidP="00D0114A">
      <w:pPr>
        <w:pStyle w:val="NormalWeb"/>
        <w:shd w:val="clear" w:color="auto" w:fill="FFFFFF"/>
        <w:ind w:firstLine="374"/>
        <w:contextualSpacing/>
        <w:jc w:val="both"/>
        <w:rPr>
          <w:rFonts w:ascii="GHEA Grapalat" w:eastAsiaTheme="minorHAnsi" w:hAnsi="GHEA Grapalat" w:cstheme="minorBidi"/>
        </w:rPr>
      </w:pPr>
      <w:r w:rsidRPr="00E22E83">
        <w:rPr>
          <w:rFonts w:ascii="GHEA Grapalat" w:eastAsiaTheme="minorHAnsi" w:hAnsi="GHEA Grapalat" w:cstheme="minorBidi"/>
          <w:sz w:val="18"/>
          <w:szCs w:val="18"/>
        </w:rPr>
        <w:t>номер заключаемого договара</w:t>
      </w:r>
    </w:p>
    <w:p w:rsidR="00D0114A" w:rsidRPr="00E22E83" w:rsidRDefault="00D0114A" w:rsidP="00D0114A">
      <w:pPr>
        <w:pStyle w:val="NormalWeb"/>
        <w:shd w:val="clear" w:color="auto" w:fill="FFFFFF"/>
        <w:ind w:firstLine="374"/>
        <w:contextualSpacing/>
        <w:jc w:val="both"/>
        <w:rPr>
          <w:rFonts w:ascii="GHEA Grapalat" w:eastAsiaTheme="minorHAnsi" w:hAnsi="GHEA Grapalat" w:cstheme="minorBidi"/>
        </w:rPr>
      </w:pPr>
    </w:p>
    <w:p w:rsidR="00D0114A" w:rsidRPr="00E22E83" w:rsidRDefault="00D0114A" w:rsidP="00D0114A">
      <w:pPr>
        <w:pStyle w:val="NormalWeb"/>
        <w:shd w:val="clear" w:color="auto" w:fill="FFFFFF"/>
        <w:contextualSpacing/>
        <w:jc w:val="both"/>
        <w:rPr>
          <w:rFonts w:ascii="GHEA Grapalat" w:eastAsiaTheme="minorHAnsi" w:hAnsi="GHEA Grapalat" w:cstheme="minorBidi"/>
          <w:lang w:val="hy-AM"/>
        </w:rPr>
      </w:pPr>
      <w:r w:rsidRPr="00E22E83">
        <w:rPr>
          <w:rFonts w:ascii="GHEA Grapalat" w:eastAsiaTheme="minorHAnsi" w:hAnsi="GHEA Grapalat" w:cstheme="minorBidi"/>
        </w:rPr>
        <w:t xml:space="preserve">и  действует </w:t>
      </w:r>
      <w:r w:rsidRPr="00E22E83">
        <w:rPr>
          <w:rFonts w:ascii="GHEA Grapalat" w:eastAsiaTheme="minorHAnsi" w:hAnsi="GHEA Grapalat" w:cstheme="minorBidi"/>
          <w:lang w:val="hy-AM"/>
        </w:rPr>
        <w:t xml:space="preserve"> </w:t>
      </w:r>
      <w:r w:rsidRPr="00E22E83">
        <w:rPr>
          <w:rFonts w:ascii="GHEA Grapalat" w:eastAsiaTheme="minorHAnsi" w:hAnsi="GHEA Grapalat" w:cstheme="minorBidi"/>
        </w:rPr>
        <w:t>в</w:t>
      </w:r>
      <w:r w:rsidRPr="00E22E83">
        <w:rPr>
          <w:rFonts w:ascii="GHEA Grapalat" w:hAnsi="GHEA Grapalat"/>
        </w:rPr>
        <w:t>ключительно</w:t>
      </w:r>
      <w:r w:rsidRPr="00E22E83">
        <w:rPr>
          <w:rFonts w:ascii="GHEA Grapalat" w:eastAsiaTheme="minorHAnsi" w:hAnsi="GHEA Grapalat" w:cstheme="minorBidi"/>
        </w:rPr>
        <w:t xml:space="preserve"> </w:t>
      </w:r>
      <w:r w:rsidRPr="00E22E83">
        <w:rPr>
          <w:rFonts w:ascii="GHEA Grapalat" w:eastAsiaTheme="minorHAnsi" w:hAnsi="GHEA Grapalat" w:cstheme="minorBidi"/>
          <w:lang w:val="hy-AM"/>
        </w:rPr>
        <w:t xml:space="preserve"> </w:t>
      </w:r>
      <w:r w:rsidRPr="00E22E83">
        <w:rPr>
          <w:rFonts w:ascii="GHEA Grapalat" w:eastAsiaTheme="minorHAnsi" w:hAnsi="GHEA Grapalat" w:cstheme="minorBidi"/>
        </w:rPr>
        <w:t xml:space="preserve">до </w:t>
      </w:r>
      <w:r w:rsidRPr="00E22E83">
        <w:rPr>
          <w:rFonts w:ascii="GHEA Grapalat" w:eastAsiaTheme="minorHAnsi" w:hAnsi="GHEA Grapalat" w:cstheme="minorBidi"/>
          <w:lang w:val="hy-AM"/>
        </w:rPr>
        <w:t xml:space="preserve"> </w:t>
      </w:r>
      <w:r w:rsidRPr="00E22E83">
        <w:rPr>
          <w:rFonts w:ascii="GHEA Grapalat" w:eastAsiaTheme="minorHAnsi" w:hAnsi="GHEA Grapalat" w:cstheme="minorBidi"/>
        </w:rPr>
        <w:t xml:space="preserve">девяностого </w:t>
      </w:r>
      <w:r w:rsidRPr="00E22E83">
        <w:rPr>
          <w:rFonts w:ascii="GHEA Grapalat" w:eastAsiaTheme="minorHAnsi" w:hAnsi="GHEA Grapalat" w:cstheme="minorBidi"/>
          <w:lang w:val="hy-AM"/>
        </w:rPr>
        <w:t xml:space="preserve"> </w:t>
      </w:r>
      <w:r w:rsidRPr="00E22E83">
        <w:rPr>
          <w:rFonts w:ascii="GHEA Grapalat" w:eastAsiaTheme="minorHAnsi" w:hAnsi="GHEA Grapalat" w:cstheme="minorBidi"/>
        </w:rPr>
        <w:t xml:space="preserve">рабочего </w:t>
      </w:r>
      <w:r w:rsidRPr="00E22E83">
        <w:rPr>
          <w:rFonts w:ascii="GHEA Grapalat" w:eastAsiaTheme="minorHAnsi" w:hAnsi="GHEA Grapalat" w:cstheme="minorBidi"/>
          <w:lang w:val="hy-AM"/>
        </w:rPr>
        <w:t xml:space="preserve"> </w:t>
      </w:r>
      <w:r w:rsidRPr="00E22E83">
        <w:rPr>
          <w:rFonts w:ascii="GHEA Grapalat" w:eastAsiaTheme="minorHAnsi" w:hAnsi="GHEA Grapalat" w:cstheme="minorBidi"/>
        </w:rPr>
        <w:t>дня</w:t>
      </w:r>
      <w:r w:rsidRPr="00E22E83">
        <w:rPr>
          <w:rFonts w:ascii="GHEA Grapalat" w:eastAsiaTheme="minorHAnsi" w:hAnsi="GHEA Grapalat" w:cstheme="minorBidi"/>
          <w:lang w:val="hy-AM"/>
        </w:rPr>
        <w:t xml:space="preserve">   </w:t>
      </w:r>
      <w:r w:rsidRPr="00E22E83">
        <w:rPr>
          <w:rFonts w:ascii="GHEA Grapalat" w:eastAsiaTheme="minorHAnsi" w:hAnsi="GHEA Grapalat" w:cstheme="minorBidi"/>
        </w:rPr>
        <w:t xml:space="preserve">следующего за днем </w:t>
      </w:r>
    </w:p>
    <w:p w:rsidR="00D0114A" w:rsidRPr="00E22E83" w:rsidRDefault="00D0114A" w:rsidP="00D0114A">
      <w:pPr>
        <w:pStyle w:val="NormalWeb"/>
        <w:shd w:val="clear" w:color="auto" w:fill="FFFFFF"/>
        <w:contextualSpacing/>
        <w:jc w:val="both"/>
        <w:rPr>
          <w:rFonts w:ascii="GHEA Grapalat" w:eastAsiaTheme="minorHAnsi" w:hAnsi="GHEA Grapalat" w:cstheme="minorBidi"/>
          <w:sz w:val="18"/>
          <w:szCs w:val="18"/>
          <w:lang w:val="hy-AM"/>
        </w:rPr>
      </w:pPr>
    </w:p>
    <w:p w:rsidR="00D0114A" w:rsidRPr="00E22E83" w:rsidRDefault="00D0114A" w:rsidP="00D0114A">
      <w:pPr>
        <w:pStyle w:val="NormalWeb"/>
        <w:shd w:val="clear" w:color="auto" w:fill="FFFFFF"/>
        <w:contextualSpacing/>
        <w:jc w:val="center"/>
        <w:rPr>
          <w:rFonts w:eastAsiaTheme="minorHAnsi" w:cstheme="minorBidi"/>
        </w:rPr>
      </w:pP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eastAsiaTheme="minorHAnsi" w:cstheme="minorBidi"/>
        </w:rPr>
        <w:t xml:space="preserve"> </w:t>
      </w:r>
      <w:r w:rsidRPr="00E22E83">
        <w:rPr>
          <w:rFonts w:eastAsiaTheme="minorHAnsi" w:cstheme="minorBidi"/>
          <w:lang w:val="hy-AM"/>
        </w:rPr>
        <w:t>.</w:t>
      </w:r>
      <w:r w:rsidRPr="00E22E83">
        <w:rPr>
          <w:rFonts w:eastAsiaTheme="minorHAnsi" w:cstheme="minorBidi"/>
        </w:rPr>
        <w:t xml:space="preserve">                    </w:t>
      </w:r>
      <w:r w:rsidRPr="00E22E83">
        <w:rPr>
          <w:rFonts w:ascii="GHEA Grapalat" w:hAnsi="GHEA Grapalat"/>
          <w:sz w:val="16"/>
          <w:szCs w:val="16"/>
        </w:rPr>
        <w:t>крайний   срок</w:t>
      </w:r>
      <w:r w:rsidRPr="00E22E83">
        <w:rPr>
          <w:rFonts w:ascii="GHEA Grapalat" w:eastAsiaTheme="minorHAnsi" w:hAnsi="GHEA Grapalat" w:cstheme="minorBidi"/>
          <w:sz w:val="16"/>
          <w:szCs w:val="16"/>
        </w:rPr>
        <w:t xml:space="preserve"> оказания услуг</w:t>
      </w:r>
      <w:r w:rsidRPr="00E22E83">
        <w:rPr>
          <w:rFonts w:ascii="GHEA Grapalat" w:hAnsi="GHEA Grapalat"/>
          <w:sz w:val="16"/>
          <w:szCs w:val="16"/>
        </w:rPr>
        <w:t>, предусмотренный заключаемым договором, включая гарантийный срок</w:t>
      </w:r>
    </w:p>
    <w:p w:rsidR="00D0114A" w:rsidRPr="00E22E83" w:rsidRDefault="00D0114A" w:rsidP="00D0114A">
      <w:pPr>
        <w:pStyle w:val="NormalWeb"/>
        <w:shd w:val="clear" w:color="auto" w:fill="FFFFFF"/>
        <w:contextualSpacing/>
        <w:jc w:val="both"/>
        <w:rPr>
          <w:rFonts w:ascii="GHEA Grapalat" w:eastAsiaTheme="minorHAnsi" w:hAnsi="GHEA Grapalat" w:cstheme="minorBidi"/>
        </w:rPr>
      </w:pPr>
      <w:r w:rsidRPr="00E22E83">
        <w:rPr>
          <w:rFonts w:ascii="GHEA Grapalat" w:eastAsiaTheme="minorHAnsi" w:hAnsi="GHEA Grapalat" w:cstheme="minorBidi"/>
        </w:rPr>
        <w:t>В день предоставления гарантии лицо, выдающее гарантию, с официального адреса</w:t>
      </w:r>
      <w:r w:rsidRPr="00E22E83">
        <w:rPr>
          <w:rFonts w:ascii="GHEA Grapalat" w:eastAsiaTheme="minorHAnsi" w:hAnsi="GHEA Grapalat" w:cstheme="minorBidi"/>
          <w:lang w:val="hy-AM"/>
        </w:rPr>
        <w:t xml:space="preserve"> </w:t>
      </w:r>
      <w:r w:rsidRPr="00E22E83">
        <w:rPr>
          <w:rFonts w:ascii="GHEA Grapalat" w:eastAsiaTheme="minorHAnsi" w:hAnsi="GHEA Grapalat" w:cstheme="minorBidi"/>
        </w:rPr>
        <w:t xml:space="preserve">электронной почты высылает воспроизведенный (отсканированный) с оригинала </w:t>
      </w:r>
      <w:r w:rsidRPr="00E22E83">
        <w:rPr>
          <w:rFonts w:ascii="GHEA Grapalat" w:eastAsiaTheme="minorHAnsi" w:hAnsi="GHEA Grapalat" w:cstheme="minorBidi"/>
        </w:rPr>
        <w:lastRenderedPageBreak/>
        <w:t xml:space="preserve">настоящей гарантии вариант также на адрес электронной почты секретаря оценочной комиссии указанный в приглашении к процедуре закупкок, организованной с целью заключения договора упомянутого в пункте 1 настоящей гарантии.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0A4ACC" w:rsidRDefault="000A4ACC">
      <w:pPr>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F20A03" w:rsidRPr="00297D44" w:rsidRDefault="00F20A03" w:rsidP="00F20A03">
      <w:pPr>
        <w:pStyle w:val="BodyTextIndent"/>
        <w:widowControl w:val="0"/>
        <w:spacing w:after="160" w:line="240" w:lineRule="auto"/>
        <w:ind w:firstLine="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297D44">
        <w:rPr>
          <w:rFonts w:ascii="GHEA Grapalat" w:hAnsi="GHEA Grapalat"/>
          <w:b/>
          <w:sz w:val="24"/>
          <w:szCs w:val="24"/>
        </w:rPr>
        <w:t>ЕГС-BMKhTsDzB-22/1</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0"/>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F20A03" w:rsidRPr="00B138F3" w:rsidRDefault="000A214C" w:rsidP="00F20A03">
      <w:pPr>
        <w:widowControl w:val="0"/>
        <w:tabs>
          <w:tab w:val="left" w:pos="567"/>
        </w:tabs>
        <w:jc w:val="both"/>
        <w:rPr>
          <w:rFonts w:ascii="GHEA Grapalat" w:hAnsi="GHEA Grapalat" w:cs="GHEA Grapalat"/>
          <w:spacing w:val="-6"/>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00F20A03" w:rsidRPr="00B138F3">
        <w:rPr>
          <w:rFonts w:ascii="GHEA Grapalat" w:hAnsi="GHEA Grapalat"/>
          <w:spacing w:val="-6"/>
          <w:sz w:val="22"/>
          <w:szCs w:val="22"/>
        </w:rPr>
        <w:t xml:space="preserve">Компания участвует в организованной </w:t>
      </w:r>
      <w:r w:rsidR="00F20A03" w:rsidRPr="00075E1E">
        <w:rPr>
          <w:rFonts w:ascii="GHEA Grapalat" w:hAnsi="GHEA Grapalat"/>
          <w:sz w:val="22"/>
          <w:lang w:eastAsia="en-US" w:bidi="ar-SA"/>
        </w:rPr>
        <w:t xml:space="preserve">ЗАО “Ергорсвет” </w:t>
      </w:r>
      <w:r w:rsidR="00F20A03" w:rsidRPr="00B138F3">
        <w:rPr>
          <w:rFonts w:ascii="GHEA Grapalat" w:hAnsi="GHEA Grapalat"/>
          <w:spacing w:val="-6"/>
          <w:sz w:val="22"/>
          <w:szCs w:val="22"/>
        </w:rPr>
        <w:t xml:space="preserve">(далее — Заказчик) </w:t>
      </w:r>
    </w:p>
    <w:p w:rsidR="00F20A03" w:rsidRPr="001F7081" w:rsidRDefault="00F20A03" w:rsidP="00F20A03">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Pr="00297D44">
        <w:rPr>
          <w:rFonts w:ascii="GHEA Grapalat" w:hAnsi="GHEA Grapalat"/>
          <w:b/>
        </w:rPr>
        <w:t>ЕГС-BMKhTsDzB-22/1</w:t>
      </w:r>
      <w:r w:rsidRPr="001F7081">
        <w:rPr>
          <w:rFonts w:ascii="GHEA Grapalat" w:hAnsi="GHEA Grapalat"/>
          <w:b/>
        </w:rPr>
        <w:t>.</w:t>
      </w:r>
    </w:p>
    <w:p w:rsidR="000A214C" w:rsidRPr="00B138F3" w:rsidRDefault="000A214C" w:rsidP="00F20A03">
      <w:pPr>
        <w:widowControl w:val="0"/>
        <w:tabs>
          <w:tab w:val="left" w:pos="567"/>
        </w:tabs>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lastRenderedPageBreak/>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F20A03" w:rsidRPr="00B138F3" w:rsidTr="001205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20A03" w:rsidRPr="00B138F3" w:rsidRDefault="00F20A03" w:rsidP="0012052E">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F20A03" w:rsidRPr="00B138F3" w:rsidTr="001205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20A03" w:rsidRPr="00B138F3" w:rsidRDefault="00F20A03" w:rsidP="0012052E">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F20A03" w:rsidRPr="00B138F3" w:rsidTr="0012052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20A03" w:rsidRPr="00B138F3" w:rsidRDefault="00F20A03" w:rsidP="0012052E">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F20A03" w:rsidRPr="00B138F3" w:rsidTr="0012052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20A03" w:rsidRPr="00B138F3" w:rsidRDefault="00F20A03" w:rsidP="0012052E">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F20A03" w:rsidRPr="00B138F3" w:rsidTr="0012052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20A03" w:rsidRPr="00B138F3" w:rsidRDefault="00F20A03" w:rsidP="0012052E">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F20A03" w:rsidRPr="00B138F3" w:rsidTr="0012052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20A03" w:rsidRPr="00B138F3" w:rsidRDefault="00F20A03" w:rsidP="0012052E">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F20A03" w:rsidRPr="00B138F3" w:rsidTr="001205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20A03" w:rsidRPr="00B138F3" w:rsidRDefault="00F20A03" w:rsidP="0012052E">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F20A03" w:rsidRPr="00B138F3" w:rsidTr="001205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20A03" w:rsidRPr="00B138F3" w:rsidRDefault="00F20A03" w:rsidP="0012052E">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F20A03" w:rsidRPr="00201A0E" w:rsidTr="001205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20A03" w:rsidRPr="00201A0E" w:rsidRDefault="00F20A03" w:rsidP="0012052E">
            <w:pPr>
              <w:widowControl w:val="0"/>
              <w:tabs>
                <w:tab w:val="left" w:pos="343"/>
              </w:tabs>
              <w:spacing w:after="12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F20A03" w:rsidRPr="00201A0E" w:rsidTr="001205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20A03" w:rsidRPr="00201A0E" w:rsidRDefault="00F20A03" w:rsidP="0012052E">
            <w:pPr>
              <w:widowControl w:val="0"/>
              <w:tabs>
                <w:tab w:val="left" w:pos="343"/>
              </w:tabs>
              <w:spacing w:after="12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F20A03" w:rsidRPr="00201A0E" w:rsidTr="0012052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20A03" w:rsidRPr="00201A0E" w:rsidRDefault="00F20A03" w:rsidP="0012052E">
            <w:pPr>
              <w:widowControl w:val="0"/>
              <w:tabs>
                <w:tab w:val="left" w:pos="343"/>
              </w:tabs>
              <w:spacing w:after="12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F20A03" w:rsidRPr="00201A0E" w:rsidTr="0012052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20A03" w:rsidRPr="00201A0E" w:rsidRDefault="00F20A03" w:rsidP="0012052E">
            <w:pPr>
              <w:widowControl w:val="0"/>
              <w:tabs>
                <w:tab w:val="left" w:pos="343"/>
              </w:tabs>
              <w:spacing w:after="12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F20A03" w:rsidRPr="00201A0E" w:rsidTr="0012052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20A03" w:rsidRPr="00201A0E" w:rsidRDefault="00F20A03" w:rsidP="0012052E">
            <w:pPr>
              <w:widowControl w:val="0"/>
              <w:tabs>
                <w:tab w:val="left" w:pos="343"/>
              </w:tabs>
              <w:spacing w:after="12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F20A03" w:rsidRPr="00B138F3" w:rsidTr="001205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20A03" w:rsidRPr="00B138F3" w:rsidRDefault="00F20A03" w:rsidP="0012052E">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F20A03" w:rsidRPr="00B138F3" w:rsidTr="001205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20A03" w:rsidRPr="00B138F3" w:rsidRDefault="00F20A03" w:rsidP="0012052E">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F20A03" w:rsidRPr="00B138F3" w:rsidTr="001205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20A03" w:rsidRPr="00B138F3" w:rsidRDefault="00F20A03" w:rsidP="0012052E">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F20A03" w:rsidRPr="00B138F3" w:rsidTr="001205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20A03" w:rsidRPr="00B138F3" w:rsidRDefault="00F20A03" w:rsidP="0012052E">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F20A03" w:rsidRPr="00B138F3" w:rsidTr="0012052E">
        <w:trPr>
          <w:trHeight w:val="424"/>
        </w:trPr>
        <w:tc>
          <w:tcPr>
            <w:tcW w:w="10980" w:type="dxa"/>
            <w:gridSpan w:val="2"/>
            <w:tcBorders>
              <w:top w:val="single" w:sz="4" w:space="0" w:color="auto"/>
              <w:left w:val="single" w:sz="4" w:space="0" w:color="auto"/>
              <w:right w:val="single" w:sz="4" w:space="0" w:color="000000"/>
            </w:tcBorders>
            <w:noWrap/>
            <w:vAlign w:val="bottom"/>
          </w:tcPr>
          <w:p w:rsidR="00F20A03" w:rsidRPr="00B138F3" w:rsidRDefault="00F20A03" w:rsidP="0012052E">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F20A03" w:rsidRPr="00B138F3" w:rsidTr="0012052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20A03" w:rsidRPr="00B138F3" w:rsidRDefault="00F20A03" w:rsidP="0012052E">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F20A03" w:rsidRPr="00B138F3" w:rsidTr="0012052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20A03" w:rsidRPr="00B138F3" w:rsidRDefault="00F20A03" w:rsidP="0012052E">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F20A03" w:rsidRPr="00B138F3" w:rsidTr="0012052E">
        <w:trPr>
          <w:trHeight w:val="2194"/>
        </w:trPr>
        <w:tc>
          <w:tcPr>
            <w:tcW w:w="5616" w:type="dxa"/>
            <w:tcBorders>
              <w:top w:val="nil"/>
              <w:left w:val="single" w:sz="4" w:space="0" w:color="auto"/>
              <w:bottom w:val="single" w:sz="4" w:space="0" w:color="auto"/>
              <w:right w:val="single" w:sz="4" w:space="0" w:color="auto"/>
            </w:tcBorders>
            <w:noWrap/>
            <w:vAlign w:val="bottom"/>
          </w:tcPr>
          <w:p w:rsidR="00F20A03" w:rsidRPr="00B138F3" w:rsidRDefault="00F20A03" w:rsidP="0012052E">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F20A03" w:rsidRPr="00B138F3" w:rsidRDefault="00F20A03" w:rsidP="0012052E">
            <w:pPr>
              <w:widowControl w:val="0"/>
              <w:spacing w:after="160"/>
              <w:rPr>
                <w:rFonts w:ascii="GHEA Grapalat" w:hAnsi="GHEA Grapalat" w:cs="Sylfaen"/>
              </w:rPr>
            </w:pPr>
          </w:p>
          <w:p w:rsidR="00F20A03" w:rsidRPr="00B138F3" w:rsidRDefault="00F20A03" w:rsidP="0012052E">
            <w:pPr>
              <w:widowControl w:val="0"/>
              <w:spacing w:after="160"/>
              <w:jc w:val="right"/>
              <w:rPr>
                <w:rFonts w:ascii="GHEA Grapalat" w:hAnsi="GHEA Grapalat" w:cs="Tahoma"/>
              </w:rPr>
            </w:pPr>
            <w:r w:rsidRPr="00B138F3">
              <w:rPr>
                <w:rFonts w:ascii="GHEA Grapalat" w:hAnsi="GHEA Grapalat"/>
              </w:rPr>
              <w:t>/____________________/</w:t>
            </w:r>
          </w:p>
          <w:p w:rsidR="00F20A03" w:rsidRPr="00B138F3" w:rsidRDefault="00F20A03" w:rsidP="0012052E">
            <w:pPr>
              <w:widowControl w:val="0"/>
              <w:spacing w:after="160"/>
              <w:rPr>
                <w:rFonts w:ascii="GHEA Grapalat" w:hAnsi="GHEA Grapalat" w:cs="Sylfaen"/>
              </w:rPr>
            </w:pPr>
          </w:p>
          <w:p w:rsidR="00F20A03" w:rsidRPr="00B138F3" w:rsidRDefault="00F20A03" w:rsidP="0012052E">
            <w:pPr>
              <w:widowControl w:val="0"/>
              <w:spacing w:after="160"/>
              <w:jc w:val="right"/>
              <w:rPr>
                <w:rFonts w:ascii="GHEA Grapalat" w:hAnsi="GHEA Grapalat" w:cs="Sylfaen"/>
              </w:rPr>
            </w:pPr>
            <w:r w:rsidRPr="00B138F3">
              <w:rPr>
                <w:rFonts w:ascii="GHEA Grapalat" w:hAnsi="GHEA Grapalat"/>
              </w:rPr>
              <w:t>/____________________/</w:t>
            </w:r>
          </w:p>
          <w:p w:rsidR="00F20A03" w:rsidRPr="00B138F3" w:rsidRDefault="00F20A03" w:rsidP="0012052E">
            <w:pPr>
              <w:widowControl w:val="0"/>
              <w:spacing w:after="160"/>
              <w:rPr>
                <w:rFonts w:ascii="GHEA Grapalat" w:hAnsi="GHEA Grapalat" w:cs="Sylfaen"/>
              </w:rPr>
            </w:pPr>
          </w:p>
          <w:p w:rsidR="00F20A03" w:rsidRPr="00B138F3" w:rsidRDefault="00F20A03" w:rsidP="0012052E">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F20A03" w:rsidRPr="00B138F3" w:rsidRDefault="00F20A03" w:rsidP="0012052E">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F20A03" w:rsidRPr="00B138F3" w:rsidRDefault="00F20A03" w:rsidP="0012052E">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F20A03" w:rsidRPr="00B138F3" w:rsidRDefault="00F20A03" w:rsidP="0012052E">
            <w:pPr>
              <w:widowControl w:val="0"/>
              <w:spacing w:after="160"/>
              <w:rPr>
                <w:rFonts w:ascii="GHEA Grapalat" w:hAnsi="GHEA Grapalat" w:cs="Sylfaen"/>
              </w:rPr>
            </w:pPr>
          </w:p>
          <w:p w:rsidR="00F20A03" w:rsidRPr="00B138F3" w:rsidRDefault="00F20A03" w:rsidP="0012052E">
            <w:pPr>
              <w:widowControl w:val="0"/>
              <w:spacing w:after="160"/>
              <w:jc w:val="right"/>
              <w:rPr>
                <w:rFonts w:ascii="GHEA Grapalat" w:hAnsi="GHEA Grapalat" w:cs="Sylfaen"/>
              </w:rPr>
            </w:pPr>
            <w:r w:rsidRPr="00B138F3">
              <w:rPr>
                <w:rFonts w:ascii="GHEA Grapalat" w:hAnsi="GHEA Grapalat"/>
              </w:rPr>
              <w:t>/____________________/</w:t>
            </w:r>
          </w:p>
          <w:p w:rsidR="00F20A03" w:rsidRPr="00B138F3" w:rsidRDefault="00F20A03" w:rsidP="0012052E">
            <w:pPr>
              <w:widowControl w:val="0"/>
              <w:spacing w:after="160"/>
              <w:jc w:val="right"/>
              <w:rPr>
                <w:rFonts w:ascii="GHEA Grapalat" w:hAnsi="GHEA Grapalat" w:cs="Tahoma"/>
              </w:rPr>
            </w:pPr>
          </w:p>
          <w:p w:rsidR="00F20A03" w:rsidRPr="00B138F3" w:rsidRDefault="00F20A03" w:rsidP="0012052E">
            <w:pPr>
              <w:widowControl w:val="0"/>
              <w:spacing w:after="160"/>
              <w:jc w:val="right"/>
              <w:rPr>
                <w:rFonts w:ascii="GHEA Grapalat" w:hAnsi="GHEA Grapalat" w:cs="Sylfaen"/>
              </w:rPr>
            </w:pPr>
            <w:r w:rsidRPr="00B138F3">
              <w:rPr>
                <w:rFonts w:ascii="GHEA Grapalat" w:hAnsi="GHEA Grapalat"/>
              </w:rPr>
              <w:t>/____________________/</w:t>
            </w:r>
          </w:p>
          <w:p w:rsidR="00F20A03" w:rsidRPr="00B138F3" w:rsidRDefault="00F20A03" w:rsidP="0012052E">
            <w:pPr>
              <w:widowControl w:val="0"/>
              <w:spacing w:after="160"/>
              <w:rPr>
                <w:rFonts w:ascii="GHEA Grapalat" w:hAnsi="GHEA Grapalat" w:cs="Sylfaen"/>
              </w:rPr>
            </w:pPr>
          </w:p>
          <w:p w:rsidR="00F20A03" w:rsidRPr="00B138F3" w:rsidRDefault="00F20A03" w:rsidP="0012052E">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F20A03" w:rsidRPr="00B138F3" w:rsidTr="0012052E">
        <w:trPr>
          <w:trHeight w:val="2194"/>
        </w:trPr>
        <w:tc>
          <w:tcPr>
            <w:tcW w:w="5616" w:type="dxa"/>
            <w:tcBorders>
              <w:top w:val="single" w:sz="4" w:space="0" w:color="auto"/>
              <w:left w:val="single" w:sz="4" w:space="0" w:color="auto"/>
              <w:right w:val="single" w:sz="4" w:space="0" w:color="auto"/>
            </w:tcBorders>
            <w:noWrap/>
            <w:vAlign w:val="bottom"/>
          </w:tcPr>
          <w:p w:rsidR="00F20A03" w:rsidRPr="00B138F3" w:rsidRDefault="00F20A03" w:rsidP="0012052E">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F20A03" w:rsidRPr="00B138F3" w:rsidRDefault="00F20A03" w:rsidP="0012052E">
            <w:pPr>
              <w:widowControl w:val="0"/>
              <w:spacing w:after="160"/>
              <w:rPr>
                <w:rFonts w:ascii="GHEA Grapalat" w:hAnsi="GHEA Grapalat"/>
              </w:rPr>
            </w:pPr>
          </w:p>
          <w:p w:rsidR="00F20A03" w:rsidRPr="00B138F3" w:rsidRDefault="00F20A03" w:rsidP="0012052E">
            <w:pPr>
              <w:widowControl w:val="0"/>
              <w:jc w:val="right"/>
              <w:rPr>
                <w:rFonts w:ascii="GHEA Grapalat" w:hAnsi="GHEA Grapalat" w:cs="Tahoma"/>
              </w:rPr>
            </w:pPr>
            <w:r w:rsidRPr="00B138F3">
              <w:rPr>
                <w:rFonts w:ascii="GHEA Grapalat" w:hAnsi="GHEA Grapalat"/>
              </w:rPr>
              <w:t>/____________________/</w:t>
            </w:r>
          </w:p>
          <w:p w:rsidR="00F20A03" w:rsidRPr="00B138F3" w:rsidRDefault="00F20A03" w:rsidP="0012052E">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F20A03" w:rsidRPr="00B138F3" w:rsidRDefault="00F20A03" w:rsidP="0012052E">
            <w:pPr>
              <w:widowControl w:val="0"/>
              <w:spacing w:after="160"/>
              <w:rPr>
                <w:rFonts w:ascii="GHEA Grapalat" w:hAnsi="GHEA Grapalat" w:cs="Tahoma"/>
              </w:rPr>
            </w:pPr>
          </w:p>
          <w:p w:rsidR="00F20A03" w:rsidRPr="00B138F3" w:rsidRDefault="00F20A03" w:rsidP="0012052E">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F20A03" w:rsidRPr="00B138F3" w:rsidRDefault="00F20A03" w:rsidP="0012052E">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F20A03" w:rsidRPr="00B138F3" w:rsidRDefault="00F20A03" w:rsidP="0012052E">
            <w:pPr>
              <w:widowControl w:val="0"/>
              <w:spacing w:after="160"/>
              <w:rPr>
                <w:rFonts w:ascii="GHEA Grapalat" w:hAnsi="GHEA Grapalat" w:cs="Tahoma"/>
              </w:rPr>
            </w:pPr>
          </w:p>
          <w:p w:rsidR="00F20A03" w:rsidRPr="00B138F3" w:rsidRDefault="00F20A03" w:rsidP="0012052E">
            <w:pPr>
              <w:widowControl w:val="0"/>
              <w:jc w:val="right"/>
              <w:rPr>
                <w:rFonts w:ascii="GHEA Grapalat" w:hAnsi="GHEA Grapalat" w:cs="Tahoma"/>
              </w:rPr>
            </w:pPr>
            <w:r w:rsidRPr="00B138F3">
              <w:rPr>
                <w:rFonts w:ascii="GHEA Grapalat" w:hAnsi="GHEA Grapalat"/>
              </w:rPr>
              <w:t>/____________________/</w:t>
            </w:r>
          </w:p>
          <w:p w:rsidR="00F20A03" w:rsidRPr="00B138F3" w:rsidRDefault="00F20A03" w:rsidP="0012052E">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F20A03" w:rsidRPr="00B138F3" w:rsidRDefault="00F20A03" w:rsidP="0012052E">
            <w:pPr>
              <w:widowControl w:val="0"/>
              <w:spacing w:after="160"/>
              <w:rPr>
                <w:rFonts w:ascii="GHEA Grapalat" w:hAnsi="GHEA Grapalat" w:cs="Arial"/>
              </w:rPr>
            </w:pPr>
          </w:p>
        </w:tc>
      </w:tr>
      <w:tr w:rsidR="00F20A03" w:rsidRPr="00B138F3" w:rsidTr="0012052E">
        <w:trPr>
          <w:trHeight w:val="2194"/>
        </w:trPr>
        <w:tc>
          <w:tcPr>
            <w:tcW w:w="5616" w:type="dxa"/>
            <w:tcBorders>
              <w:top w:val="nil"/>
              <w:left w:val="single" w:sz="4" w:space="0" w:color="auto"/>
              <w:bottom w:val="single" w:sz="4" w:space="0" w:color="auto"/>
              <w:right w:val="single" w:sz="4" w:space="0" w:color="auto"/>
            </w:tcBorders>
            <w:noWrap/>
            <w:vAlign w:val="bottom"/>
          </w:tcPr>
          <w:p w:rsidR="00F20A03" w:rsidRPr="00B138F3" w:rsidRDefault="00F20A03" w:rsidP="0012052E">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F20A03" w:rsidRPr="00B138F3" w:rsidRDefault="00F20A03" w:rsidP="0012052E">
            <w:pPr>
              <w:widowControl w:val="0"/>
              <w:spacing w:after="160"/>
              <w:rPr>
                <w:rFonts w:ascii="GHEA Grapalat" w:hAnsi="GHEA Grapalat" w:cs="Sylfaen"/>
              </w:rPr>
            </w:pPr>
          </w:p>
          <w:p w:rsidR="00F20A03" w:rsidRPr="00B138F3" w:rsidRDefault="00F20A03" w:rsidP="0012052E">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F20A03" w:rsidRPr="00B138F3" w:rsidRDefault="00F20A03" w:rsidP="0012052E">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F20A03" w:rsidRPr="00B138F3" w:rsidRDefault="00F20A03" w:rsidP="0012052E">
            <w:pPr>
              <w:widowControl w:val="0"/>
              <w:spacing w:after="160"/>
              <w:rPr>
                <w:rFonts w:ascii="GHEA Grapalat" w:hAnsi="GHEA Grapalat"/>
              </w:rPr>
            </w:pPr>
          </w:p>
          <w:p w:rsidR="00F20A03" w:rsidRPr="00B138F3" w:rsidRDefault="00F20A03" w:rsidP="0012052E">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31F0B" w:rsidRDefault="00131F0B">
      <w:pPr>
        <w:rPr>
          <w:rFonts w:ascii="GHEA Grapalat" w:hAnsi="GHEA Grapalat"/>
          <w:b/>
        </w:rPr>
      </w:pPr>
    </w:p>
    <w:p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F20A03" w:rsidRPr="00297D44" w:rsidRDefault="00F20A03" w:rsidP="00F20A03">
      <w:pPr>
        <w:pStyle w:val="BodyTextIndent"/>
        <w:widowControl w:val="0"/>
        <w:spacing w:after="160" w:line="240" w:lineRule="auto"/>
        <w:ind w:firstLine="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297D44">
        <w:rPr>
          <w:rFonts w:ascii="GHEA Grapalat" w:hAnsi="GHEA Grapalat"/>
          <w:b/>
          <w:sz w:val="24"/>
          <w:szCs w:val="24"/>
        </w:rPr>
        <w:t>ЕГС-BMKhTsDzB-22/1</w:t>
      </w:r>
    </w:p>
    <w:p w:rsidR="003B2F27" w:rsidRPr="00AD29CE" w:rsidRDefault="003B2F27" w:rsidP="003B2F27">
      <w:pPr>
        <w:widowControl w:val="0"/>
        <w:spacing w:after="160" w:line="360" w:lineRule="auto"/>
        <w:jc w:val="right"/>
        <w:rPr>
          <w:rFonts w:ascii="GHEA Grapalat" w:hAnsi="GHEA Grapalat"/>
          <w:i/>
        </w:rPr>
      </w:pPr>
    </w:p>
    <w:p w:rsidR="00192EBC" w:rsidRPr="006211E3" w:rsidRDefault="00192EBC" w:rsidP="00192EBC">
      <w:pPr>
        <w:widowControl w:val="0"/>
        <w:spacing w:after="160"/>
        <w:jc w:val="center"/>
        <w:rPr>
          <w:rFonts w:ascii="GHEA Grapalat" w:hAnsi="GHEA Grapalat"/>
          <w:b/>
        </w:rPr>
      </w:pPr>
      <w:r w:rsidRPr="00B02E29">
        <w:rPr>
          <w:rFonts w:ascii="GHEA Grapalat" w:hAnsi="GHEA Grapalat"/>
          <w:b/>
        </w:rPr>
        <w:t>ДОГОВОР</w:t>
      </w:r>
      <w:r>
        <w:rPr>
          <w:rFonts w:ascii="GHEA Grapalat" w:hAnsi="GHEA Grapalat"/>
          <w:b/>
        </w:rPr>
        <w:t xml:space="preserve"> </w:t>
      </w:r>
      <w:r w:rsidRPr="00B02E29">
        <w:rPr>
          <w:rFonts w:ascii="GHEA Grapalat" w:hAnsi="GHEA Grapalat"/>
          <w:b/>
        </w:rPr>
        <w:t>ЗАКУПКИ</w:t>
      </w:r>
      <w:r>
        <w:rPr>
          <w:rFonts w:ascii="GHEA Grapalat" w:hAnsi="GHEA Grapalat"/>
          <w:b/>
        </w:rPr>
        <w:t xml:space="preserve"> </w:t>
      </w:r>
      <w:r w:rsidRPr="00B02E29">
        <w:rPr>
          <w:rFonts w:ascii="GHEA Grapalat" w:hAnsi="GHEA Grapalat"/>
          <w:b/>
        </w:rPr>
        <w:t>НА</w:t>
      </w:r>
      <w:r>
        <w:rPr>
          <w:rFonts w:ascii="GHEA Grapalat" w:hAnsi="GHEA Grapalat"/>
          <w:b/>
        </w:rPr>
        <w:t xml:space="preserve"> </w:t>
      </w:r>
      <w:r>
        <w:rPr>
          <w:rFonts w:ascii="GHEA Grapalat" w:hAnsi="GHEA Grapalat"/>
          <w:b/>
        </w:rPr>
        <w:br/>
      </w:r>
      <w:r w:rsidRPr="00B02E29">
        <w:rPr>
          <w:rFonts w:ascii="GHEA Grapalat" w:hAnsi="GHEA Grapalat"/>
          <w:b/>
        </w:rPr>
        <w:t>ПРЕДОСТАВЛЕНИЕ</w:t>
      </w:r>
      <w:r>
        <w:rPr>
          <w:rFonts w:ascii="GHEA Grapalat" w:hAnsi="GHEA Grapalat"/>
          <w:b/>
        </w:rPr>
        <w:t xml:space="preserve"> </w:t>
      </w:r>
      <w:r w:rsidRPr="00E2759B">
        <w:rPr>
          <w:rFonts w:ascii="GHEA Grapalat" w:hAnsi="GHEA Grapalat"/>
          <w:b/>
        </w:rPr>
        <w:t>УСЛУГ</w:t>
      </w:r>
    </w:p>
    <w:p w:rsidR="003B2F27" w:rsidRPr="00D04EA3"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xml:space="preserve">№ </w:t>
      </w:r>
      <w:r w:rsidR="00192EBC" w:rsidRPr="00297D44">
        <w:rPr>
          <w:rFonts w:ascii="GHEA Grapalat" w:hAnsi="GHEA Grapalat"/>
          <w:b/>
        </w:rPr>
        <w:t>ЕГС-BMKhTsDzB-22/1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192EBC" w:rsidTr="005B7138">
        <w:tc>
          <w:tcPr>
            <w:tcW w:w="4643" w:type="dxa"/>
          </w:tcPr>
          <w:p w:rsidR="00192EBC" w:rsidRPr="00D04EA3" w:rsidRDefault="00192EBC" w:rsidP="00192EBC">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 xml:space="preserve">. </w:t>
            </w:r>
            <w:proofErr w:type="spellStart"/>
            <w:r>
              <w:rPr>
                <w:rFonts w:ascii="GHEA Grapalat" w:hAnsi="GHEA Grapalat"/>
                <w:lang w:val="en-US"/>
              </w:rPr>
              <w:t>Ереван</w:t>
            </w:r>
            <w:proofErr w:type="spellEnd"/>
          </w:p>
        </w:tc>
        <w:tc>
          <w:tcPr>
            <w:tcW w:w="4644" w:type="dxa"/>
          </w:tcPr>
          <w:p w:rsidR="00192EBC" w:rsidRPr="00D04EA3" w:rsidRDefault="00192EBC" w:rsidP="00192EBC">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lang w:val="en-US"/>
              </w:rPr>
              <w:t>22</w:t>
            </w:r>
            <w:r w:rsidRPr="00AD29CE">
              <w:rPr>
                <w:rFonts w:ascii="GHEA Grapalat" w:hAnsi="GHEA Grapalat"/>
              </w:rPr>
              <w:t>г.</w:t>
            </w:r>
          </w:p>
        </w:tc>
      </w:tr>
    </w:tbl>
    <w:p w:rsidR="003B2F27" w:rsidRPr="00D04EA3" w:rsidRDefault="003B2F27" w:rsidP="003B2F27">
      <w:pPr>
        <w:widowControl w:val="0"/>
        <w:spacing w:after="160" w:line="336" w:lineRule="auto"/>
        <w:jc w:val="center"/>
        <w:rPr>
          <w:rFonts w:ascii="GHEA Grapalat" w:hAnsi="GHEA Grapalat"/>
          <w:b/>
          <w:u w:val="single"/>
          <w:lang w:val="en-US"/>
        </w:rPr>
      </w:pPr>
    </w:p>
    <w:p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RDefault="003B2F27" w:rsidP="003B2F27">
      <w:pPr>
        <w:widowControl w:val="0"/>
        <w:spacing w:after="120"/>
        <w:jc w:val="both"/>
        <w:rPr>
          <w:rFonts w:ascii="GHEA Grapalat" w:hAnsi="GHEA Grapalat"/>
          <w:i/>
        </w:rPr>
      </w:pPr>
    </w:p>
    <w:p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192EBC" w:rsidRPr="00192EBC">
        <w:rPr>
          <w:rFonts w:ascii="GHEA Grapalat" w:hAnsi="GHEA Grapalat"/>
        </w:rPr>
        <w:t xml:space="preserve">услуг технического надзора работ по реконструкции автостоянки ЗАО "Ергорсвет"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192EBC" w:rsidRPr="006211E3" w:rsidRDefault="003B2F27" w:rsidP="00192EBC">
      <w:pPr>
        <w:widowControl w:val="0"/>
        <w:tabs>
          <w:tab w:val="left" w:pos="1134"/>
        </w:tabs>
        <w:spacing w:after="160"/>
        <w:ind w:firstLine="567"/>
        <w:jc w:val="both"/>
        <w:rPr>
          <w:rFonts w:ascii="GHEA Grapalat" w:hAnsi="GHEA Grapalat"/>
        </w:rPr>
      </w:pPr>
      <w:r>
        <w:rPr>
          <w:rFonts w:ascii="GHEA Grapalat" w:hAnsi="GHEA Grapalat" w:cs="Sylfaen"/>
        </w:rPr>
        <w:br w:type="page"/>
      </w:r>
      <w:r w:rsidR="00192EBC" w:rsidRPr="006211E3">
        <w:rPr>
          <w:rFonts w:ascii="GHEA Grapalat" w:hAnsi="GHEA Grapalat"/>
        </w:rPr>
        <w:lastRenderedPageBreak/>
        <w:t>1.3 Положения настоящего договора не могут противоречить положениям Закона Республики Армения «О закупках» (далее именуемого «Закон») и Постановлению Правительства № 526-</w:t>
      </w:r>
      <w:r w:rsidR="00192EBC" w:rsidRPr="006756EB">
        <w:rPr>
          <w:rFonts w:ascii="GHEA Grapalat" w:hAnsi="GHEA Grapalat"/>
          <w:lang w:val="en-US"/>
        </w:rPr>
        <w:t>N</w:t>
      </w:r>
      <w:r w:rsidR="00192EBC" w:rsidRPr="006211E3">
        <w:rPr>
          <w:rFonts w:ascii="GHEA Grapalat" w:hAnsi="GHEA Grapalat"/>
        </w:rPr>
        <w:t xml:space="preserve"> от 4 мая 2017 г. (далее именуемому «Постановление»). В случае противоречия с настоящим Договором предпочтение будет отдаваться положениям Закона и Постановлении.</w:t>
      </w:r>
    </w:p>
    <w:p w:rsidR="00192EBC" w:rsidRPr="007D79C8" w:rsidRDefault="00192EBC" w:rsidP="00192EBC">
      <w:pPr>
        <w:widowControl w:val="0"/>
        <w:tabs>
          <w:tab w:val="left" w:pos="1134"/>
        </w:tabs>
        <w:spacing w:after="160"/>
        <w:jc w:val="both"/>
        <w:rPr>
          <w:rFonts w:ascii="GHEA Grapalat" w:hAnsi="GHEA Grapalat"/>
        </w:rPr>
      </w:pPr>
      <w:r w:rsidRPr="006211E3">
        <w:rPr>
          <w:rFonts w:ascii="GHEA Grapalat" w:hAnsi="GHEA Grapalat"/>
        </w:rPr>
        <w:t xml:space="preserve">       1.4. </w:t>
      </w:r>
      <w:r w:rsidR="00396D19" w:rsidRPr="00C90F08">
        <w:rPr>
          <w:rFonts w:ascii="GHEA Grapalat" w:hAnsi="GHEA Grapalat"/>
        </w:rPr>
        <w:t xml:space="preserve">Основанием для подписания этого договора послужили пункт 1 статьи 18, часть </w:t>
      </w:r>
      <w:r w:rsidR="00396D19" w:rsidRPr="004B0F98">
        <w:rPr>
          <w:rFonts w:ascii="GHEA Grapalat" w:hAnsi="GHEA Grapalat"/>
        </w:rPr>
        <w:t>2</w:t>
      </w:r>
      <w:r w:rsidR="00396D19" w:rsidRPr="00C90F08">
        <w:rPr>
          <w:rFonts w:ascii="GHEA Grapalat" w:hAnsi="GHEA Grapalat"/>
        </w:rPr>
        <w:t xml:space="preserve"> Закона</w:t>
      </w:r>
      <w:r w:rsidR="00396D19" w:rsidRPr="004B0F98">
        <w:rPr>
          <w:rFonts w:ascii="GHEA Grapalat" w:hAnsi="GHEA Grapalat"/>
        </w:rPr>
        <w:t xml:space="preserve"> и</w:t>
      </w:r>
      <w:r w:rsidR="00396D19" w:rsidRPr="00C90F08">
        <w:rPr>
          <w:rFonts w:ascii="GHEA Grapalat" w:hAnsi="GHEA Grapalat"/>
        </w:rPr>
        <w:t xml:space="preserve"> </w:t>
      </w:r>
      <w:r w:rsidR="00396D19">
        <w:rPr>
          <w:rFonts w:ascii="GHEA Grapalat" w:hAnsi="GHEA Grapalat"/>
        </w:rPr>
        <w:t>г</w:t>
      </w:r>
      <w:r w:rsidR="00396D19" w:rsidRPr="004B0F98">
        <w:rPr>
          <w:rFonts w:ascii="GHEA Grapalat" w:hAnsi="GHEA Grapalat"/>
        </w:rPr>
        <w:t xml:space="preserve">лавы </w:t>
      </w:r>
      <w:r w:rsidR="00396D19" w:rsidRPr="00E45A0E">
        <w:rPr>
          <w:rFonts w:ascii="Arial" w:hAnsi="Arial"/>
          <w:sz w:val="20"/>
          <w:lang w:val="hy-AM"/>
        </w:rPr>
        <w:t>II</w:t>
      </w:r>
      <w:r w:rsidR="00396D19" w:rsidRPr="00E45A0E">
        <w:rPr>
          <w:rFonts w:ascii="Arial LatArm" w:hAnsi="Arial LatArm"/>
          <w:sz w:val="20"/>
          <w:lang w:val="hy-AM"/>
        </w:rPr>
        <w:t>-VIII</w:t>
      </w:r>
      <w:r w:rsidR="00396D19" w:rsidRPr="00C90F08">
        <w:rPr>
          <w:rFonts w:ascii="GHEA Grapalat" w:hAnsi="GHEA Grapalat"/>
        </w:rPr>
        <w:t xml:space="preserve"> Постановлении и </w:t>
      </w:r>
      <w:r w:rsidR="00396D19">
        <w:rPr>
          <w:rFonts w:ascii="GHEA Grapalat" w:hAnsi="GHEA Grapalat"/>
        </w:rPr>
        <w:t>решение  оценочной комиссии  20</w:t>
      </w:r>
      <w:r w:rsidR="00396D19" w:rsidRPr="005868B7">
        <w:rPr>
          <w:rFonts w:ascii="GHEA Grapalat" w:hAnsi="GHEA Grapalat"/>
        </w:rPr>
        <w:t>2</w:t>
      </w:r>
      <w:r w:rsidR="00396D19">
        <w:rPr>
          <w:rFonts w:ascii="GHEA Grapalat" w:hAnsi="GHEA Grapalat"/>
          <w:lang w:val="en-US"/>
        </w:rPr>
        <w:t>2</w:t>
      </w:r>
      <w:r w:rsidR="00396D19" w:rsidRPr="00C90F08">
        <w:rPr>
          <w:rFonts w:ascii="GHEA Grapalat" w:hAnsi="GHEA Grapalat"/>
        </w:rPr>
        <w:t xml:space="preserve"> года о признании выбранного участника / Протокол № ___, ___.</w:t>
      </w:r>
      <w:r w:rsidR="00396D19" w:rsidRPr="00C9119F">
        <w:rPr>
          <w:rFonts w:ascii="GHEA Grapalat" w:hAnsi="GHEA Grapalat"/>
          <w:b/>
        </w:rPr>
        <w:t xml:space="preserve"> </w:t>
      </w:r>
      <w:r w:rsidR="00396D19" w:rsidRPr="00C05393">
        <w:rPr>
          <w:rFonts w:ascii="GHEA Grapalat" w:hAnsi="GHEA Grapalat" w:cs="GHEA Grapalat"/>
          <w:b/>
        </w:rPr>
        <w:br/>
      </w:r>
      <w:r w:rsidRPr="00192EBC">
        <w:rPr>
          <w:rFonts w:ascii="GHEA Grapalat" w:hAnsi="GHEA Grapalat"/>
        </w:rPr>
        <w:t xml:space="preserve">      </w:t>
      </w:r>
      <w:r w:rsidRPr="007D79C8">
        <w:rPr>
          <w:rFonts w:ascii="GHEA Grapalat" w:hAnsi="GHEA Grapalat"/>
        </w:rPr>
        <w:t xml:space="preserve">1.5 </w:t>
      </w:r>
      <w:r w:rsidRPr="00B02E29">
        <w:rPr>
          <w:rFonts w:ascii="GHEA Grapalat" w:hAnsi="GHEA Grapalat"/>
        </w:rPr>
        <w:t>Исполнитель</w:t>
      </w:r>
      <w:r w:rsidRPr="007D79C8">
        <w:rPr>
          <w:rFonts w:ascii="GHEA Grapalat" w:hAnsi="GHEA Grapalat"/>
        </w:rPr>
        <w:t xml:space="preserve"> предоставил обеспечение исполнения договора в виде </w:t>
      </w:r>
      <w:r>
        <w:rPr>
          <w:rFonts w:ascii="GHEA Grapalat" w:hAnsi="GHEA Grapalat"/>
        </w:rPr>
        <w:t>--------------------</w:t>
      </w:r>
      <w:r w:rsidRPr="007D79C8">
        <w:rPr>
          <w:rFonts w:ascii="GHEA Grapalat" w:hAnsi="GHEA Grapalat"/>
        </w:rPr>
        <w:t xml:space="preserve"> в размере 10% от цены договора.</w:t>
      </w:r>
      <w:r w:rsidRPr="004E214E">
        <w:t xml:space="preserve"> </w:t>
      </w:r>
      <w:r w:rsidRPr="004E214E">
        <w:rPr>
          <w:rFonts w:ascii="GHEA Grapalat" w:hAnsi="GHEA Grapalat"/>
        </w:rPr>
        <w:t xml:space="preserve">а также </w:t>
      </w:r>
      <w:r w:rsidRPr="008C5F2A">
        <w:rPr>
          <w:rFonts w:ascii="GHEA Grapalat" w:hAnsi="GHEA Grapalat"/>
        </w:rPr>
        <w:t>обеспечения квалификации</w:t>
      </w:r>
      <w:r w:rsidRPr="004E214E">
        <w:rPr>
          <w:rFonts w:ascii="GHEA Grapalat" w:hAnsi="GHEA Grapalat"/>
        </w:rPr>
        <w:t xml:space="preserve"> </w:t>
      </w:r>
      <w:r w:rsidRPr="007D79C8">
        <w:rPr>
          <w:rFonts w:ascii="GHEA Grapalat" w:hAnsi="GHEA Grapalat"/>
        </w:rPr>
        <w:t xml:space="preserve">в виде </w:t>
      </w:r>
      <w:r w:rsidRPr="004E214E">
        <w:rPr>
          <w:rFonts w:ascii="GHEA Grapalat" w:hAnsi="GHEA Grapalat"/>
        </w:rPr>
        <w:t>-------------------------- 1</w:t>
      </w:r>
      <w:r w:rsidRPr="00FC2CAE">
        <w:rPr>
          <w:rFonts w:ascii="GHEA Grapalat" w:hAnsi="GHEA Grapalat"/>
        </w:rPr>
        <w:t>5</w:t>
      </w:r>
      <w:r w:rsidRPr="004E214E">
        <w:rPr>
          <w:rFonts w:ascii="GHEA Grapalat" w:hAnsi="GHEA Grapalat"/>
        </w:rPr>
        <w:t>% от цены контракта.</w:t>
      </w:r>
    </w:p>
    <w:p w:rsidR="003B2F27" w:rsidRDefault="003B2F27" w:rsidP="003B2F27">
      <w:pP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lastRenderedPageBreak/>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675CA2" w:rsidRDefault="00BF30C1" w:rsidP="00442D0D">
      <w:pPr>
        <w:widowControl w:val="0"/>
        <w:spacing w:after="160" w:line="360" w:lineRule="auto"/>
        <w:ind w:firstLine="567"/>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 xml:space="preserve">явление в ходе выполнения строительных работ дополнительного объема работ, превышающего десять процентов первоначального </w:t>
      </w:r>
      <w:r w:rsidRPr="00675CA2">
        <w:rPr>
          <w:rFonts w:ascii="GHEA Grapalat" w:hAnsi="GHEA Grapalat"/>
        </w:rPr>
        <w:lastRenderedPageBreak/>
        <w:t>проекта, а размер штрафа равен двадцати пяти процентам стоимости работ дополнительного объема,</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б.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Pr>
          <w:rStyle w:val="FootnoteReference"/>
          <w:rFonts w:ascii="GHEA Grapalat" w:hAnsi="GHEA Grapalat"/>
        </w:rPr>
        <w:footnoteReference w:customMarkFollows="1" w:id="11"/>
        <w:t>16</w:t>
      </w:r>
      <w:r w:rsidRPr="00675CA2">
        <w:rPr>
          <w:rFonts w:ascii="GHEA Grapalat" w:hAnsi="GHEA Grapalat"/>
        </w:rPr>
        <w:t>.</w:t>
      </w:r>
      <w:r w:rsidR="003F1048" w:rsidRPr="00675CA2">
        <w:rPr>
          <w:rFonts w:ascii="GHEA Grapalat" w:hAnsi="GHEA Grapalat"/>
          <w:lang w:val="hy-AM"/>
        </w:rPr>
        <w:t xml:space="preserve"> </w:t>
      </w:r>
      <w:r w:rsidRPr="00675CA2">
        <w:rPr>
          <w:rFonts w:ascii="GHEA Grapalat" w:hAnsi="GHEA Grapalat"/>
        </w:rPr>
        <w:t xml:space="preserve"> </w:t>
      </w:r>
    </w:p>
    <w:p w:rsidR="00BF30C1" w:rsidRPr="00C054A7" w:rsidRDefault="00BF30C1" w:rsidP="003B2F27">
      <w:pPr>
        <w:widowControl w:val="0"/>
        <w:spacing w:after="160" w:line="360" w:lineRule="auto"/>
        <w:jc w:val="center"/>
        <w:rPr>
          <w:rFonts w:ascii="GHEA Grapalat" w:hAnsi="GHEA Grapalat"/>
          <w:b/>
        </w:rPr>
      </w:pP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192EBC" w:rsidRPr="00192EBC">
        <w:rPr>
          <w:rFonts w:ascii="GHEA Grapalat" w:hAnsi="GHEA Grapalat"/>
        </w:rPr>
        <w:t>2</w:t>
      </w:r>
      <w:r>
        <w:rPr>
          <w:rFonts w:ascii="GHEA Grapalat" w:hAnsi="GHEA Grapalat"/>
        </w:rPr>
        <w:t xml:space="preserve"> экземпляр акта сдачи-приемки (Приложение № 3). </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192EBC" w:rsidRPr="00192EBC">
        <w:rPr>
          <w:rFonts w:ascii="GHEA Grapalat" w:hAnsi="GHEA Grapalat"/>
        </w:rPr>
        <w:t>20</w:t>
      </w:r>
      <w:r>
        <w:rPr>
          <w:rFonts w:ascii="GHEA Grapalat" w:hAnsi="GHEA Grapalat"/>
        </w:rPr>
        <w:t xml:space="preserve"> рабочих дней с рабочего дня, следующего за днем </w:t>
      </w:r>
      <w:r>
        <w:rPr>
          <w:rFonts w:ascii="GHEA Grapalat" w:hAnsi="GHEA Grapalat"/>
        </w:rPr>
        <w:lastRenderedPageBreak/>
        <w:t>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184C37">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3B2F27">
      <w:pPr>
        <w:widowControl w:val="0"/>
        <w:spacing w:after="160" w:line="336" w:lineRule="auto"/>
        <w:jc w:val="center"/>
        <w:rPr>
          <w:rFonts w:ascii="GHEA Grapalat" w:hAnsi="GHEA Grapalat"/>
          <w:b/>
        </w:rPr>
      </w:pPr>
    </w:p>
    <w:p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FootnoteReference"/>
          <w:rFonts w:ascii="GHEA Grapalat" w:hAnsi="GHEA Grapalat"/>
        </w:rPr>
        <w:footnoteReference w:customMarkFollows="1" w:id="12"/>
        <w:t>17</w:t>
      </w:r>
      <w:r>
        <w:rPr>
          <w:rFonts w:ascii="GHEA Grapalat" w:hAnsi="GHEA Grapalat"/>
        </w:rPr>
        <w:t>.</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192EBC" w:rsidRPr="00016450" w:rsidRDefault="00192EBC" w:rsidP="00192EBC">
      <w:pPr>
        <w:widowControl w:val="0"/>
        <w:tabs>
          <w:tab w:val="left" w:pos="1134"/>
        </w:tabs>
        <w:ind w:firstLine="567"/>
        <w:jc w:val="both"/>
        <w:rPr>
          <w:rFonts w:ascii="GHEA Grapalat" w:hAnsi="GHEA Grapalat"/>
        </w:rPr>
      </w:pPr>
      <w:r w:rsidRPr="00B02E29">
        <w:rPr>
          <w:rFonts w:ascii="GHEA Grapalat" w:hAnsi="GHEA Grapalat"/>
        </w:rPr>
        <w:t>4.2</w:t>
      </w:r>
      <w:r>
        <w:rPr>
          <w:rFonts w:ascii="GHEA Grapalat" w:hAnsi="GHEA Grapalat"/>
        </w:rPr>
        <w:t>.</w:t>
      </w:r>
      <w:r>
        <w:rPr>
          <w:rFonts w:ascii="GHEA Grapalat" w:hAnsi="GHEA Grapalat"/>
        </w:rPr>
        <w:tab/>
      </w:r>
      <w:r w:rsidRPr="00B02E29">
        <w:rPr>
          <w:rFonts w:ascii="GHEA Grapalat" w:hAnsi="GHEA Grapalat"/>
        </w:rPr>
        <w:t>Заказчик</w:t>
      </w:r>
      <w:r>
        <w:rPr>
          <w:rFonts w:ascii="GHEA Grapalat" w:hAnsi="GHEA Grapalat"/>
        </w:rPr>
        <w:t xml:space="preserve"> </w:t>
      </w:r>
      <w:r w:rsidRPr="00B02E29">
        <w:rPr>
          <w:rFonts w:ascii="GHEA Grapalat" w:hAnsi="GHEA Grapalat"/>
        </w:rPr>
        <w:t>платит</w:t>
      </w:r>
      <w:r>
        <w:rPr>
          <w:rFonts w:ascii="GHEA Grapalat" w:hAnsi="GHEA Grapalat"/>
        </w:rPr>
        <w:t xml:space="preserve"> </w:t>
      </w:r>
      <w:r w:rsidRPr="00B02E29">
        <w:rPr>
          <w:rFonts w:ascii="GHEA Grapalat" w:hAnsi="GHEA Grapalat"/>
        </w:rPr>
        <w:t>за</w:t>
      </w:r>
      <w:r>
        <w:rPr>
          <w:rFonts w:ascii="GHEA Grapalat" w:hAnsi="GHEA Grapalat"/>
        </w:rPr>
        <w:t xml:space="preserve"> </w:t>
      </w:r>
      <w:r w:rsidRPr="00B02E29">
        <w:rPr>
          <w:rFonts w:ascii="GHEA Grapalat" w:hAnsi="GHEA Grapalat"/>
        </w:rPr>
        <w:t>предоставленную</w:t>
      </w:r>
      <w:r>
        <w:rPr>
          <w:rFonts w:ascii="GHEA Grapalat" w:hAnsi="GHEA Grapalat"/>
        </w:rPr>
        <w:t xml:space="preserve"> </w:t>
      </w:r>
      <w:r w:rsidRPr="00B02E29">
        <w:rPr>
          <w:rFonts w:ascii="GHEA Grapalat" w:hAnsi="GHEA Grapalat"/>
        </w:rPr>
        <w:t>ему</w:t>
      </w:r>
      <w:r>
        <w:rPr>
          <w:rFonts w:ascii="GHEA Grapalat" w:hAnsi="GHEA Grapalat"/>
        </w:rPr>
        <w:t xml:space="preserve"> </w:t>
      </w:r>
      <w:r w:rsidRPr="00B02E29">
        <w:rPr>
          <w:rFonts w:ascii="GHEA Grapalat" w:hAnsi="GHEA Grapalat"/>
        </w:rPr>
        <w:t>услугу</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драмах</w:t>
      </w:r>
      <w:r>
        <w:rPr>
          <w:rFonts w:ascii="GHEA Grapalat" w:hAnsi="GHEA Grapalat"/>
        </w:rPr>
        <w:t xml:space="preserve"> </w:t>
      </w:r>
      <w:r w:rsidRPr="00B02E29">
        <w:rPr>
          <w:rFonts w:ascii="GHEA Grapalat" w:hAnsi="GHEA Grapalat"/>
        </w:rPr>
        <w:t>Республики</w:t>
      </w:r>
      <w:r>
        <w:rPr>
          <w:rFonts w:ascii="GHEA Grapalat" w:hAnsi="GHEA Grapalat"/>
        </w:rPr>
        <w:t xml:space="preserve"> </w:t>
      </w:r>
      <w:r w:rsidRPr="00B02E29">
        <w:rPr>
          <w:rFonts w:ascii="GHEA Grapalat" w:hAnsi="GHEA Grapalat"/>
        </w:rPr>
        <w:t>Армения,</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безналичной</w:t>
      </w:r>
      <w:r>
        <w:rPr>
          <w:rFonts w:ascii="GHEA Grapalat" w:hAnsi="GHEA Grapalat"/>
        </w:rPr>
        <w:t xml:space="preserve"> </w:t>
      </w:r>
      <w:r w:rsidRPr="00B02E29">
        <w:rPr>
          <w:rFonts w:ascii="GHEA Grapalat" w:hAnsi="GHEA Grapalat"/>
        </w:rPr>
        <w:t>форме,</w:t>
      </w:r>
      <w:r>
        <w:rPr>
          <w:rFonts w:ascii="GHEA Grapalat" w:hAnsi="GHEA Grapalat"/>
        </w:rPr>
        <w:t xml:space="preserve"> </w:t>
      </w:r>
      <w:r w:rsidRPr="00B02E29">
        <w:rPr>
          <w:rFonts w:ascii="GHEA Grapalat" w:hAnsi="GHEA Grapalat"/>
        </w:rPr>
        <w:t>путем</w:t>
      </w:r>
      <w:r>
        <w:rPr>
          <w:rFonts w:ascii="GHEA Grapalat" w:hAnsi="GHEA Grapalat"/>
        </w:rPr>
        <w:t xml:space="preserve"> </w:t>
      </w:r>
      <w:r w:rsidRPr="00B02E29">
        <w:rPr>
          <w:rFonts w:ascii="GHEA Grapalat" w:hAnsi="GHEA Grapalat"/>
        </w:rPr>
        <w:t>перечисления</w:t>
      </w:r>
      <w:r>
        <w:rPr>
          <w:rFonts w:ascii="GHEA Grapalat" w:hAnsi="GHEA Grapalat"/>
        </w:rPr>
        <w:t xml:space="preserve"> </w:t>
      </w:r>
      <w:r w:rsidRPr="00B02E29">
        <w:rPr>
          <w:rFonts w:ascii="GHEA Grapalat" w:hAnsi="GHEA Grapalat"/>
        </w:rPr>
        <w:t>денежных</w:t>
      </w:r>
      <w:r>
        <w:rPr>
          <w:rFonts w:ascii="GHEA Grapalat" w:hAnsi="GHEA Grapalat"/>
        </w:rPr>
        <w:t xml:space="preserve"> </w:t>
      </w:r>
      <w:r w:rsidRPr="00B02E29">
        <w:rPr>
          <w:rFonts w:ascii="GHEA Grapalat" w:hAnsi="GHEA Grapalat"/>
        </w:rPr>
        <w:t>средств</w:t>
      </w:r>
      <w:r>
        <w:rPr>
          <w:rFonts w:ascii="GHEA Grapalat" w:hAnsi="GHEA Grapalat"/>
        </w:rPr>
        <w:t xml:space="preserve"> </w:t>
      </w:r>
      <w:r w:rsidRPr="00B02E29">
        <w:rPr>
          <w:rFonts w:ascii="GHEA Grapalat" w:hAnsi="GHEA Grapalat"/>
        </w:rPr>
        <w:t>на</w:t>
      </w:r>
      <w:r>
        <w:rPr>
          <w:rFonts w:ascii="GHEA Grapalat" w:hAnsi="GHEA Grapalat"/>
        </w:rPr>
        <w:t xml:space="preserve"> </w:t>
      </w:r>
      <w:r w:rsidRPr="00B02E29">
        <w:rPr>
          <w:rFonts w:ascii="GHEA Grapalat" w:hAnsi="GHEA Grapalat"/>
        </w:rPr>
        <w:t>расчетный</w:t>
      </w:r>
      <w:r>
        <w:rPr>
          <w:rFonts w:ascii="GHEA Grapalat" w:hAnsi="GHEA Grapalat"/>
        </w:rPr>
        <w:t xml:space="preserve"> </w:t>
      </w:r>
      <w:r w:rsidRPr="00B02E29">
        <w:rPr>
          <w:rFonts w:ascii="GHEA Grapalat" w:hAnsi="GHEA Grapalat"/>
        </w:rPr>
        <w:t>счет</w:t>
      </w:r>
      <w:r>
        <w:rPr>
          <w:rFonts w:ascii="GHEA Grapalat" w:hAnsi="GHEA Grapalat"/>
        </w:rPr>
        <w:t xml:space="preserve"> </w:t>
      </w:r>
      <w:r w:rsidRPr="00B02E29">
        <w:rPr>
          <w:rFonts w:ascii="GHEA Grapalat" w:hAnsi="GHEA Grapalat"/>
        </w:rPr>
        <w:t>Исполнителя.</w:t>
      </w:r>
      <w:r>
        <w:rPr>
          <w:rFonts w:ascii="GHEA Grapalat" w:hAnsi="GHEA Grapalat"/>
        </w:rPr>
        <w:t xml:space="preserve"> </w:t>
      </w:r>
      <w:r w:rsidRPr="00016450">
        <w:rPr>
          <w:rFonts w:ascii="GHEA Grapalat" w:hAnsi="GHEA Grapalat"/>
        </w:rPr>
        <w:t xml:space="preserve">Перечисление денежных средств производится на основании акта </w:t>
      </w:r>
      <w:r w:rsidRPr="00B02E29">
        <w:rPr>
          <w:rFonts w:ascii="GHEA Grapalat" w:hAnsi="GHEA Grapalat"/>
        </w:rPr>
        <w:t>сдачи</w:t>
      </w:r>
      <w:r w:rsidRPr="00BB2DC2">
        <w:rPr>
          <w:rFonts w:ascii="GHEA Grapalat" w:hAnsi="GHEA Grapalat"/>
        </w:rPr>
        <w:t>-</w:t>
      </w:r>
      <w:r w:rsidRPr="00B02E29">
        <w:rPr>
          <w:rFonts w:ascii="GHEA Grapalat" w:hAnsi="GHEA Grapalat"/>
        </w:rPr>
        <w:t>приемки</w:t>
      </w:r>
      <w:r w:rsidRPr="006211E3">
        <w:rPr>
          <w:rFonts w:ascii="GHEA Grapalat" w:hAnsi="GHEA Grapalat"/>
        </w:rPr>
        <w:t>.</w:t>
      </w:r>
      <w:r w:rsidRPr="00016450">
        <w:rPr>
          <w:rFonts w:ascii="GHEA Grapalat" w:hAnsi="GHEA Grapalat"/>
        </w:rPr>
        <w:t xml:space="preserve">  </w:t>
      </w:r>
      <w:r w:rsidRPr="007F5FB4">
        <w:rPr>
          <w:rFonts w:ascii="GHEA Grapalat" w:hAnsi="GHEA Grapalat"/>
        </w:rPr>
        <w:t xml:space="preserve">Оплата производится в течение 20 (двадцати) банковских дней </w:t>
      </w:r>
      <w:r w:rsidRPr="0095542C">
        <w:rPr>
          <w:rFonts w:ascii="GHEA Grapalat" w:hAnsi="GHEA Grapalat"/>
        </w:rPr>
        <w:t xml:space="preserve">с момента принятия  </w:t>
      </w:r>
      <w:r w:rsidRPr="00B02E29">
        <w:rPr>
          <w:rFonts w:ascii="GHEA Grapalat" w:hAnsi="GHEA Grapalat"/>
        </w:rPr>
        <w:t>услуг</w:t>
      </w:r>
      <w:r w:rsidRPr="006211E3">
        <w:rPr>
          <w:rFonts w:ascii="GHEA Grapalat" w:hAnsi="GHEA Grapalat"/>
        </w:rPr>
        <w:t xml:space="preserve"> </w:t>
      </w:r>
      <w:r w:rsidRPr="00B02E29">
        <w:rPr>
          <w:rFonts w:ascii="GHEA Grapalat" w:hAnsi="GHEA Grapalat"/>
        </w:rPr>
        <w:t>Заказчик</w:t>
      </w:r>
      <w:r w:rsidRPr="006211E3">
        <w:rPr>
          <w:rFonts w:ascii="GHEA Grapalat" w:hAnsi="GHEA Grapalat"/>
        </w:rPr>
        <w:t>о</w:t>
      </w:r>
      <w:r w:rsidRPr="0095542C">
        <w:rPr>
          <w:rFonts w:ascii="GHEA Grapalat" w:hAnsi="GHEA Grapalat"/>
        </w:rPr>
        <w:t>м</w:t>
      </w:r>
      <w:r w:rsidRPr="007F5FB4">
        <w:rPr>
          <w:rFonts w:ascii="GHEA Grapalat" w:hAnsi="GHEA Grapalat"/>
        </w:rPr>
        <w:t>.</w:t>
      </w:r>
      <w:r w:rsidRPr="00A772AC">
        <w:rPr>
          <w:rFonts w:ascii="GHEA Grapalat" w:hAnsi="GHEA Grapalat"/>
        </w:rPr>
        <w:t xml:space="preserve"> </w:t>
      </w:r>
      <w:r>
        <w:rPr>
          <w:rFonts w:ascii="GHEA Grapalat" w:hAnsi="GHEA Grapalat"/>
        </w:rPr>
        <w:t xml:space="preserve">(Приложение № </w:t>
      </w:r>
      <w:r w:rsidRPr="006211E3">
        <w:rPr>
          <w:rFonts w:ascii="GHEA Grapalat" w:hAnsi="GHEA Grapalat"/>
        </w:rPr>
        <w:t xml:space="preserve"> 2</w:t>
      </w:r>
      <w:r>
        <w:rPr>
          <w:rFonts w:ascii="GHEA Grapalat" w:hAnsi="GHEA Grapalat"/>
        </w:rPr>
        <w:t>)</w:t>
      </w:r>
    </w:p>
    <w:p w:rsidR="003B2F27" w:rsidRPr="00AD29CE" w:rsidRDefault="003B2F27" w:rsidP="003B2F27">
      <w:pPr>
        <w:widowControl w:val="0"/>
        <w:spacing w:after="160" w:line="360" w:lineRule="auto"/>
        <w:ind w:firstLine="720"/>
        <w:jc w:val="center"/>
        <w:rPr>
          <w:rFonts w:ascii="GHEA Grapalat" w:hAnsi="GHEA Grapalat" w:cs="Sylfaen"/>
        </w:rPr>
      </w:pPr>
    </w:p>
    <w:p w:rsidR="00D932B2" w:rsidRDefault="00D932B2">
      <w:pPr>
        <w:rPr>
          <w:rFonts w:ascii="GHEA Grapalat" w:hAnsi="GHEA Grapalat"/>
          <w:b/>
        </w:rPr>
      </w:pPr>
      <w:r>
        <w:rPr>
          <w:rFonts w:ascii="GHEA Grapalat" w:hAnsi="GHEA Grapalat"/>
          <w:b/>
        </w:rPr>
        <w:br w:type="page"/>
      </w: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lastRenderedPageBreak/>
        <w:t>5. ОТВЕТСТВЕННОСТЬ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192EBC" w:rsidRPr="00030A27">
        <w:rPr>
          <w:rFonts w:ascii="GHEA Grapalat" w:hAnsi="GHEA Grapalat"/>
          <w:b/>
        </w:rPr>
        <w:t>3 (трех)</w:t>
      </w:r>
      <w:r w:rsidR="00192EBC">
        <w:rPr>
          <w:rFonts w:ascii="GHEA Grapalat" w:hAnsi="GHEA Grapalat"/>
        </w:rPr>
        <w:t xml:space="preserve"> </w:t>
      </w:r>
      <w:r w:rsidRPr="00AD29CE">
        <w:rPr>
          <w:rFonts w:ascii="GHEA Grapalat" w:hAnsi="GHEA Grapalat"/>
        </w:rPr>
        <w:t>процента от суммы, предусмотренной в пункте 4.1 договора</w:t>
      </w:r>
      <w:r w:rsidR="003F087D">
        <w:rPr>
          <w:rStyle w:val="FootnoteReference"/>
          <w:rFonts w:ascii="GHEA Grapalat" w:hAnsi="GHEA Grapalat"/>
        </w:rPr>
        <w:footnoteReference w:customMarkFollows="1" w:id="13"/>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w:t>
      </w:r>
      <w:r w:rsidR="00192EBC">
        <w:rPr>
          <w:rFonts w:ascii="GHEA Grapalat" w:hAnsi="GHEA Grapalat"/>
        </w:rPr>
        <w:t xml:space="preserve">азмере </w:t>
      </w:r>
      <w:r w:rsidR="00192EBC" w:rsidRPr="005D13C6">
        <w:rPr>
          <w:rFonts w:ascii="GHEA Grapalat" w:hAnsi="GHEA Grapalat"/>
          <w:b/>
        </w:rPr>
        <w:t>0,19 (ноль целых девятнадцать сотых)</w:t>
      </w:r>
      <w:r w:rsidR="00192EBC" w:rsidRPr="00AD29CE">
        <w:rPr>
          <w:rFonts w:ascii="GHEA Grapalat" w:hAnsi="GHEA Grapalat"/>
        </w:rPr>
        <w:t xml:space="preserve"> </w:t>
      </w:r>
      <w:r w:rsidRPr="00AD29CE">
        <w:rPr>
          <w:rFonts w:ascii="GHEA Grapalat" w:hAnsi="GHEA Grapalat"/>
        </w:rPr>
        <w:t>процента от цены подлежащей предоставлению, но непредоставленной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lastRenderedPageBreak/>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3B2F27">
      <w:pPr>
        <w:widowControl w:val="0"/>
        <w:spacing w:after="160" w:line="360" w:lineRule="auto"/>
        <w:ind w:firstLine="720"/>
        <w:jc w:val="cente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810966">
      <w:pPr>
        <w:jc w:val="center"/>
        <w:rPr>
          <w:rFonts w:ascii="GHEA Grapalat" w:hAnsi="GHEA Grapalat"/>
          <w:b/>
        </w:rPr>
      </w:pPr>
    </w:p>
    <w:p w:rsidR="003B2F27" w:rsidRPr="00E661BE" w:rsidRDefault="003B2F27" w:rsidP="00810966">
      <w:pPr>
        <w:jc w:val="center"/>
        <w:rPr>
          <w:rFonts w:ascii="GHEA Grapalat" w:hAnsi="GHEA Grapalat"/>
          <w:b/>
        </w:rPr>
      </w:pPr>
      <w:r w:rsidRPr="00AD29CE">
        <w:rPr>
          <w:rFonts w:ascii="GHEA Grapalat" w:hAnsi="GHEA Grapalat"/>
          <w:b/>
        </w:rPr>
        <w:t>7. ИНЫЕ УСЛОВИЯ</w:t>
      </w:r>
    </w:p>
    <w:p w:rsidR="0043443E" w:rsidRPr="00E661BE" w:rsidRDefault="0043443E" w:rsidP="00810966">
      <w:pPr>
        <w:jc w:val="center"/>
        <w:rPr>
          <w:rFonts w:ascii="GHEA Grapalat" w:hAnsi="GHEA Grapalat" w:cs="Sylfaen"/>
          <w:b/>
        </w:rPr>
      </w:pP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B2F27">
      <w:pPr>
        <w:widowControl w:val="0"/>
        <w:spacing w:after="160" w:line="360" w:lineRule="auto"/>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Pr>
          <w:rStyle w:val="FootnoteReference"/>
          <w:rFonts w:ascii="GHEA Grapalat" w:hAnsi="GHEA Grapalat" w:cs="Sylfaen"/>
        </w:rPr>
        <w:footnoteReference w:customMarkFollows="1" w:id="14"/>
        <w:t>21</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w:t>
      </w:r>
      <w:r w:rsidRPr="00AD29CE">
        <w:rPr>
          <w:rFonts w:ascii="GHEA Grapalat" w:hAnsi="GHEA Grapalat"/>
        </w:rPr>
        <w:lastRenderedPageBreak/>
        <w:t xml:space="preserve">вытекающее из договора, не может быть передано другому лицу без письменного согласия стороны должника. </w:t>
      </w:r>
    </w:p>
    <w:p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 xml:space="preserve">Исполнитель несет ответственность за неисполнение или ненадлежащее </w:t>
      </w:r>
      <w:r w:rsidRPr="00AD29CE">
        <w:rPr>
          <w:rFonts w:ascii="GHEA Grapalat" w:hAnsi="GHEA Grapalat"/>
        </w:rPr>
        <w:lastRenderedPageBreak/>
        <w:t>исполнение обязательств агента;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FootnoteReference"/>
          <w:rFonts w:ascii="GHEA Grapalat" w:hAnsi="GHEA Grapalat"/>
        </w:rPr>
        <w:footnoteReference w:customMarkFollows="1" w:id="15"/>
        <w:t>22</w:t>
      </w:r>
      <w:r w:rsidRPr="00AD29CE">
        <w:rPr>
          <w:rFonts w:ascii="GHEA Grapalat" w:hAnsi="GHEA Grapalat"/>
        </w:rPr>
        <w:t>.</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16"/>
        <w:t>23</w:t>
      </w:r>
      <w:r w:rsidRPr="00AD29CE">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w:t>
      </w:r>
      <w:r w:rsidRPr="00AD29CE">
        <w:rPr>
          <w:rFonts w:ascii="GHEA Grapalat" w:hAnsi="GHEA Grapalat"/>
        </w:rPr>
        <w:lastRenderedPageBreak/>
        <w:t>регулирующими отношения, связанные с данными сделками, и за них ответственен Исполнитель.</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3B2F27">
      <w:pPr>
        <w:widowControl w:val="0"/>
        <w:tabs>
          <w:tab w:val="left" w:pos="1276"/>
        </w:tabs>
        <w:spacing w:after="160" w:line="360" w:lineRule="auto"/>
        <w:ind w:firstLine="567"/>
        <w:jc w:val="both"/>
        <w:rPr>
          <w:rFonts w:ascii="GHEA Grapalat" w:hAnsi="GHEA Grapalat"/>
          <w:bCs/>
        </w:rPr>
      </w:pPr>
      <w:r w:rsidRPr="00AD29CE">
        <w:rPr>
          <w:rFonts w:ascii="GHEA Grapalat" w:hAnsi="GHEA Grapalat"/>
        </w:rPr>
        <w:lastRenderedPageBreak/>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 xml:space="preserve">предусматриваются. Если размер выделенных для исполнения договора финансовых средств превышает </w:t>
      </w:r>
      <w:r w:rsidR="002B2DF0" w:rsidRPr="00842146">
        <w:rPr>
          <w:rFonts w:ascii="GHEA Grapalat" w:hAnsi="GHEA Grapalat"/>
        </w:rPr>
        <w:t>двадцатипя</w:t>
      </w:r>
      <w:r w:rsidRPr="00842146">
        <w:rPr>
          <w:rFonts w:ascii="GHEA Grapalat" w:hAnsi="GHEA Grapalat"/>
        </w:rPr>
        <w:t>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sidRPr="00842146">
        <w:rPr>
          <w:rFonts w:ascii="GHEA Grapalat" w:hAnsi="GHEA Grapalat"/>
        </w:rPr>
        <w:t>й квалификации и</w:t>
      </w:r>
      <w:r w:rsidRPr="00842146">
        <w:rPr>
          <w:rFonts w:ascii="GHEA Grapalat" w:hAnsi="GHEA Grapalat"/>
        </w:rPr>
        <w:t xml:space="preserve"> договора в размере предусмотренных финансовых средств заменяется гарантией или наличными деньгами, с учетом требований абзаца "б" подпункта 1</w:t>
      </w:r>
      <w:r w:rsidR="002C12AE" w:rsidRPr="00842146">
        <w:rPr>
          <w:rFonts w:ascii="GHEA Grapalat" w:hAnsi="GHEA Grapalat"/>
        </w:rPr>
        <w:t>7</w:t>
      </w:r>
      <w:r w:rsidRPr="00842146">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842146">
        <w:rPr>
          <w:rFonts w:ascii="GHEA Grapalat" w:hAnsi="GHEA Grapalat"/>
        </w:rPr>
        <w:t>й</w:t>
      </w:r>
      <w:r w:rsidRPr="00842146">
        <w:rPr>
          <w:rFonts w:ascii="GHEA Grapalat" w:hAnsi="GHEA Grapalat"/>
        </w:rPr>
        <w:t xml:space="preserve"> </w:t>
      </w:r>
      <w:r w:rsidR="00A15315" w:rsidRPr="00842146">
        <w:rPr>
          <w:rFonts w:ascii="GHEA Grapalat" w:hAnsi="GHEA Grapalat"/>
        </w:rPr>
        <w:t xml:space="preserve">квалификации и </w:t>
      </w:r>
      <w:r w:rsidRPr="00842146">
        <w:rPr>
          <w:rFonts w:ascii="GHEA Grapalat" w:hAnsi="GHEA Grapalat"/>
        </w:rPr>
        <w:t>договора представленн</w:t>
      </w:r>
      <w:r w:rsidR="00A27144" w:rsidRPr="00842146">
        <w:rPr>
          <w:rFonts w:ascii="GHEA Grapalat" w:hAnsi="GHEA Grapalat"/>
        </w:rPr>
        <w:t>ых</w:t>
      </w:r>
      <w:r w:rsidRPr="00842146">
        <w:rPr>
          <w:rFonts w:ascii="GHEA Grapalat" w:hAnsi="GHEA Grapalat"/>
        </w:rPr>
        <w:t xml:space="preserve"> в виде неустойки, также представляет Заказчику нов</w:t>
      </w:r>
      <w:r w:rsidR="00A15315" w:rsidRPr="00842146">
        <w:rPr>
          <w:rFonts w:ascii="GHEA Grapalat" w:hAnsi="GHEA Grapalat"/>
        </w:rPr>
        <w:t>ые</w:t>
      </w:r>
      <w:r w:rsidRPr="00842146">
        <w:rPr>
          <w:rFonts w:ascii="GHEA Grapalat" w:hAnsi="GHEA Grapalat"/>
        </w:rPr>
        <w:t xml:space="preserve"> обеспечени</w:t>
      </w:r>
      <w:r w:rsidR="00A15315" w:rsidRPr="00842146">
        <w:rPr>
          <w:rFonts w:ascii="GHEA Grapalat" w:hAnsi="GHEA Grapalat"/>
        </w:rPr>
        <w:t>я</w:t>
      </w:r>
      <w:r w:rsidRPr="00842146">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47171" w:rsidRPr="00842146">
        <w:rPr>
          <w:rStyle w:val="FootnoteReference"/>
          <w:rFonts w:ascii="GHEA Grapalat" w:hAnsi="GHEA Grapalat"/>
        </w:rPr>
        <w:footnoteReference w:customMarkFollows="1" w:id="17"/>
        <w:t>24</w:t>
      </w:r>
    </w:p>
    <w:p w:rsidR="003B2F27" w:rsidRPr="00AD29CE" w:rsidRDefault="003B2F27" w:rsidP="003B2F27">
      <w:pPr>
        <w:widowControl w:val="0"/>
        <w:spacing w:after="160" w:line="360" w:lineRule="auto"/>
        <w:rPr>
          <w:rFonts w:ascii="GHEA Grapalat" w:hAnsi="GHEA Grapalat"/>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lastRenderedPageBreak/>
              <w:t>ИСПОЛНИТЕЛ</w:t>
            </w:r>
            <w:r w:rsidRPr="00AD29CE">
              <w:rPr>
                <w:rFonts w:ascii="GHEA Grapalat" w:hAnsi="GHEA Grapalat"/>
                <w:b/>
              </w:rPr>
              <w:t>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640EE4" w:rsidRDefault="00640EE4" w:rsidP="003B2F27">
      <w:pPr>
        <w:widowControl w:val="0"/>
        <w:spacing w:after="160" w:line="360" w:lineRule="auto"/>
        <w:jc w:val="right"/>
        <w:rPr>
          <w:rFonts w:ascii="GHEA Grapalat" w:hAnsi="GHEA Grapalat"/>
          <w:i/>
        </w:rPr>
        <w:sectPr w:rsidR="00640EE4" w:rsidSect="004E4845">
          <w:footerReference w:type="default" r:id="rId12"/>
          <w:footnotePr>
            <w:pos w:val="beneathText"/>
          </w:footnotePr>
          <w:pgSz w:w="11907" w:h="16840" w:code="9"/>
          <w:pgMar w:top="1134" w:right="708" w:bottom="1560" w:left="1418" w:header="561" w:footer="561" w:gutter="0"/>
          <w:cols w:space="720"/>
          <w:titlePg/>
          <w:docGrid w:linePitch="326"/>
        </w:sectPr>
      </w:pP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rsidR="00DA4239" w:rsidRPr="00297D44" w:rsidRDefault="003B2F27" w:rsidP="00DA4239">
      <w:pPr>
        <w:pStyle w:val="BodyTextIndent"/>
        <w:widowControl w:val="0"/>
        <w:spacing w:after="160" w:line="240" w:lineRule="auto"/>
        <w:ind w:firstLine="0"/>
        <w:jc w:val="right"/>
        <w:rPr>
          <w:rFonts w:ascii="GHEA Grapalat" w:hAnsi="GHEA Grapalat"/>
          <w:b/>
          <w:sz w:val="24"/>
          <w:szCs w:val="24"/>
        </w:rPr>
      </w:pPr>
      <w:r w:rsidRPr="00AD29CE">
        <w:rPr>
          <w:rFonts w:ascii="GHEA Grapalat" w:hAnsi="GHEA Grapalat"/>
        </w:rPr>
        <w:t>к Договору под кодом</w:t>
      </w:r>
      <w:r w:rsidR="00DA4239">
        <w:rPr>
          <w:rFonts w:ascii="GHEA Grapalat" w:hAnsi="GHEA Grapalat"/>
          <w:i w:val="0"/>
          <w:lang w:val="en-US"/>
        </w:rPr>
        <w:t xml:space="preserve"> </w:t>
      </w:r>
      <w:r w:rsidR="00DA4239" w:rsidRPr="00297D44">
        <w:rPr>
          <w:rFonts w:ascii="GHEA Grapalat" w:hAnsi="GHEA Grapalat"/>
          <w:b/>
          <w:sz w:val="24"/>
          <w:szCs w:val="24"/>
        </w:rPr>
        <w:t>ЕГС-BMKhTsDzB-22/1</w:t>
      </w:r>
    </w:p>
    <w:p w:rsidR="003B2F27" w:rsidRPr="00AD29CE" w:rsidRDefault="003B2F27" w:rsidP="003B2F27">
      <w:pPr>
        <w:widowControl w:val="0"/>
        <w:spacing w:after="160" w:line="360" w:lineRule="auto"/>
        <w:jc w:val="right"/>
        <w:rPr>
          <w:rFonts w:ascii="GHEA Grapalat" w:hAnsi="GHEA Grapalat"/>
          <w:i/>
        </w:rPr>
      </w:pPr>
      <w:bookmarkStart w:id="5" w:name="_GoBack"/>
      <w:bookmarkEnd w:id="5"/>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8"/>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5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734"/>
        <w:gridCol w:w="5969"/>
        <w:gridCol w:w="1255"/>
        <w:gridCol w:w="1032"/>
        <w:gridCol w:w="992"/>
        <w:gridCol w:w="1209"/>
        <w:gridCol w:w="1705"/>
      </w:tblGrid>
      <w:tr w:rsidR="003B2F27" w:rsidRPr="00E40AC8" w:rsidTr="00D802B6">
        <w:trPr>
          <w:trHeight w:val="446"/>
          <w:jc w:val="center"/>
        </w:trPr>
        <w:tc>
          <w:tcPr>
            <w:tcW w:w="15495" w:type="dxa"/>
            <w:gridSpan w:val="8"/>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640EE4" w:rsidRPr="00E40AC8" w:rsidTr="00D802B6">
        <w:trPr>
          <w:trHeight w:val="260"/>
          <w:jc w:val="center"/>
        </w:trPr>
        <w:tc>
          <w:tcPr>
            <w:tcW w:w="1599" w:type="dxa"/>
            <w:vMerge w:val="restart"/>
            <w:vAlign w:val="center"/>
          </w:tcPr>
          <w:p w:rsidR="003B2F27" w:rsidRPr="00E40AC8" w:rsidRDefault="003B2F27" w:rsidP="005B7138">
            <w:pPr>
              <w:widowControl w:val="0"/>
              <w:spacing w:after="120"/>
              <w:jc w:val="center"/>
              <w:rPr>
                <w:rFonts w:ascii="GHEA Grapalat" w:hAnsi="GHEA Grapalat"/>
                <w:sz w:val="20"/>
              </w:rPr>
            </w:pPr>
            <w:r w:rsidRPr="00640EE4">
              <w:rPr>
                <w:rFonts w:ascii="GHEA Grapalat" w:hAnsi="GHEA Grapalat"/>
                <w:sz w:val="16"/>
              </w:rPr>
              <w:t>номер предусмотренного приглашением лота</w:t>
            </w:r>
          </w:p>
        </w:tc>
        <w:tc>
          <w:tcPr>
            <w:tcW w:w="1734" w:type="dxa"/>
            <w:vMerge w:val="restart"/>
            <w:vAlign w:val="center"/>
          </w:tcPr>
          <w:p w:rsidR="003B2F27" w:rsidRPr="00E40AC8" w:rsidRDefault="003B2F27" w:rsidP="005B7138">
            <w:pPr>
              <w:widowControl w:val="0"/>
              <w:spacing w:after="120"/>
              <w:jc w:val="center"/>
              <w:rPr>
                <w:rFonts w:ascii="GHEA Grapalat" w:hAnsi="GHEA Grapalat"/>
                <w:sz w:val="20"/>
              </w:rPr>
            </w:pPr>
            <w:r w:rsidRPr="00640EE4">
              <w:rPr>
                <w:rFonts w:ascii="GHEA Grapalat" w:hAnsi="GHEA Grapalat"/>
                <w:sz w:val="18"/>
              </w:rPr>
              <w:t>промежуточный код, предусмотренный планом закупок по классификации ЕЗК (CPV)</w:t>
            </w:r>
          </w:p>
        </w:tc>
        <w:tc>
          <w:tcPr>
            <w:tcW w:w="5969" w:type="dxa"/>
            <w:vMerge w:val="restart"/>
            <w:vAlign w:val="center"/>
          </w:tcPr>
          <w:p w:rsidR="003B2F27"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p w:rsidR="00640EE4" w:rsidRPr="00E40AC8" w:rsidRDefault="00640EE4" w:rsidP="005B7138">
            <w:pPr>
              <w:widowControl w:val="0"/>
              <w:spacing w:after="120"/>
              <w:jc w:val="center"/>
              <w:rPr>
                <w:rFonts w:ascii="GHEA Grapalat" w:hAnsi="GHEA Grapalat"/>
                <w:sz w:val="20"/>
              </w:rPr>
            </w:pPr>
            <w:r w:rsidRPr="00640EE4">
              <w:rPr>
                <w:rFonts w:ascii="GHEA Grapalat" w:hAnsi="GHEA Grapalat"/>
                <w:sz w:val="20"/>
              </w:rPr>
              <w:t>предоставления услуг технического надзора работ по реконструкции автостоянки ЗАО "Ергорсвет"</w:t>
            </w:r>
          </w:p>
        </w:tc>
        <w:tc>
          <w:tcPr>
            <w:tcW w:w="1255"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032" w:type="dxa"/>
            <w:vMerge w:val="restart"/>
            <w:vAlign w:val="center"/>
          </w:tcPr>
          <w:p w:rsidR="00640EE4" w:rsidRDefault="00640EE4" w:rsidP="005B7138">
            <w:pPr>
              <w:widowControl w:val="0"/>
              <w:spacing w:after="120"/>
              <w:jc w:val="center"/>
              <w:rPr>
                <w:rFonts w:ascii="GHEA Grapalat" w:hAnsi="GHEA Grapalat"/>
                <w:sz w:val="20"/>
              </w:rPr>
            </w:pPr>
            <w:r>
              <w:rPr>
                <w:rFonts w:ascii="GHEA Grapalat" w:hAnsi="GHEA Grapalat"/>
                <w:sz w:val="20"/>
              </w:rPr>
              <w:t>общая цена</w:t>
            </w:r>
          </w:p>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драмов РА</w:t>
            </w:r>
          </w:p>
        </w:tc>
        <w:tc>
          <w:tcPr>
            <w:tcW w:w="992"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2914" w:type="dxa"/>
            <w:gridSpan w:val="2"/>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640EE4" w:rsidRPr="00E40AC8" w:rsidTr="00D802B6">
        <w:trPr>
          <w:trHeight w:val="528"/>
          <w:jc w:val="center"/>
        </w:trPr>
        <w:tc>
          <w:tcPr>
            <w:tcW w:w="1599" w:type="dxa"/>
            <w:vMerge/>
            <w:vAlign w:val="center"/>
          </w:tcPr>
          <w:p w:rsidR="003B2F27" w:rsidRPr="00E40AC8" w:rsidRDefault="003B2F27" w:rsidP="005B7138">
            <w:pPr>
              <w:widowControl w:val="0"/>
              <w:spacing w:after="120"/>
              <w:jc w:val="center"/>
              <w:rPr>
                <w:rFonts w:ascii="GHEA Grapalat" w:hAnsi="GHEA Grapalat"/>
                <w:sz w:val="20"/>
              </w:rPr>
            </w:pPr>
          </w:p>
        </w:tc>
        <w:tc>
          <w:tcPr>
            <w:tcW w:w="1734" w:type="dxa"/>
            <w:vMerge/>
            <w:vAlign w:val="center"/>
          </w:tcPr>
          <w:p w:rsidR="003B2F27" w:rsidRPr="00E40AC8" w:rsidRDefault="003B2F27" w:rsidP="005B7138">
            <w:pPr>
              <w:widowControl w:val="0"/>
              <w:spacing w:after="120"/>
              <w:jc w:val="center"/>
              <w:rPr>
                <w:rFonts w:ascii="GHEA Grapalat" w:hAnsi="GHEA Grapalat"/>
                <w:sz w:val="20"/>
              </w:rPr>
            </w:pPr>
          </w:p>
        </w:tc>
        <w:tc>
          <w:tcPr>
            <w:tcW w:w="5969" w:type="dxa"/>
            <w:vMerge/>
            <w:vAlign w:val="center"/>
          </w:tcPr>
          <w:p w:rsidR="003B2F27" w:rsidRPr="00E40AC8" w:rsidRDefault="003B2F27" w:rsidP="005B7138">
            <w:pPr>
              <w:widowControl w:val="0"/>
              <w:spacing w:after="120"/>
              <w:jc w:val="center"/>
              <w:rPr>
                <w:rFonts w:ascii="GHEA Grapalat" w:hAnsi="GHEA Grapalat"/>
                <w:sz w:val="20"/>
              </w:rPr>
            </w:pPr>
          </w:p>
        </w:tc>
        <w:tc>
          <w:tcPr>
            <w:tcW w:w="1255" w:type="dxa"/>
            <w:vMerge/>
            <w:vAlign w:val="center"/>
          </w:tcPr>
          <w:p w:rsidR="003B2F27" w:rsidRPr="00E40AC8" w:rsidRDefault="003B2F27" w:rsidP="005B7138">
            <w:pPr>
              <w:widowControl w:val="0"/>
              <w:spacing w:after="120"/>
              <w:jc w:val="center"/>
              <w:rPr>
                <w:rFonts w:ascii="GHEA Grapalat" w:hAnsi="GHEA Grapalat"/>
                <w:sz w:val="20"/>
              </w:rPr>
            </w:pPr>
          </w:p>
        </w:tc>
        <w:tc>
          <w:tcPr>
            <w:tcW w:w="1032" w:type="dxa"/>
            <w:vMerge/>
            <w:vAlign w:val="center"/>
          </w:tcPr>
          <w:p w:rsidR="003B2F27" w:rsidRPr="00E40AC8" w:rsidRDefault="003B2F27" w:rsidP="005B7138">
            <w:pPr>
              <w:widowControl w:val="0"/>
              <w:spacing w:after="120"/>
              <w:jc w:val="center"/>
              <w:rPr>
                <w:rFonts w:ascii="GHEA Grapalat" w:hAnsi="GHEA Grapalat"/>
                <w:sz w:val="20"/>
              </w:rPr>
            </w:pPr>
          </w:p>
        </w:tc>
        <w:tc>
          <w:tcPr>
            <w:tcW w:w="992" w:type="dxa"/>
            <w:vMerge/>
            <w:vAlign w:val="center"/>
          </w:tcPr>
          <w:p w:rsidR="003B2F27" w:rsidRPr="00E40AC8" w:rsidRDefault="003B2F27" w:rsidP="005B7138">
            <w:pPr>
              <w:widowControl w:val="0"/>
              <w:spacing w:after="120"/>
              <w:jc w:val="center"/>
              <w:rPr>
                <w:rFonts w:ascii="GHEA Grapalat" w:hAnsi="GHEA Grapalat"/>
                <w:sz w:val="20"/>
              </w:rPr>
            </w:pPr>
          </w:p>
        </w:tc>
        <w:tc>
          <w:tcPr>
            <w:tcW w:w="1209" w:type="dxa"/>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1705" w:type="dxa"/>
            <w:vAlign w:val="center"/>
          </w:tcPr>
          <w:p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19"/>
              <w:t>**</w:t>
            </w:r>
          </w:p>
        </w:tc>
      </w:tr>
      <w:tr w:rsidR="00D802B6" w:rsidRPr="00E40AC8" w:rsidTr="00D802B6">
        <w:trPr>
          <w:trHeight w:val="292"/>
          <w:jc w:val="center"/>
        </w:trPr>
        <w:tc>
          <w:tcPr>
            <w:tcW w:w="1599" w:type="dxa"/>
            <w:vAlign w:val="center"/>
          </w:tcPr>
          <w:p w:rsidR="00640EE4" w:rsidRDefault="00640EE4" w:rsidP="00640EE4">
            <w:pPr>
              <w:jc w:val="center"/>
              <w:rPr>
                <w:rFonts w:ascii="GHEA Grapalat" w:hAnsi="GHEA Grapalat" w:cs="Calibri"/>
                <w:color w:val="000000"/>
                <w:sz w:val="20"/>
                <w:szCs w:val="20"/>
              </w:rPr>
            </w:pPr>
            <w:r>
              <w:rPr>
                <w:rFonts w:ascii="GHEA Grapalat" w:hAnsi="GHEA Grapalat" w:cs="Calibri"/>
                <w:color w:val="000000"/>
                <w:sz w:val="20"/>
                <w:szCs w:val="20"/>
              </w:rPr>
              <w:t>1</w:t>
            </w:r>
          </w:p>
        </w:tc>
        <w:tc>
          <w:tcPr>
            <w:tcW w:w="1734" w:type="dxa"/>
            <w:vAlign w:val="center"/>
          </w:tcPr>
          <w:p w:rsidR="00640EE4" w:rsidRDefault="00640EE4" w:rsidP="00640EE4">
            <w:pPr>
              <w:jc w:val="center"/>
              <w:rPr>
                <w:rFonts w:ascii="GHEA Grapalat" w:hAnsi="GHEA Grapalat" w:cs="Calibri"/>
                <w:color w:val="000000"/>
                <w:sz w:val="20"/>
                <w:szCs w:val="20"/>
              </w:rPr>
            </w:pPr>
            <w:r>
              <w:rPr>
                <w:rFonts w:ascii="GHEA Grapalat" w:hAnsi="GHEA Grapalat" w:cs="Calibri"/>
                <w:color w:val="000000"/>
                <w:sz w:val="20"/>
                <w:szCs w:val="20"/>
              </w:rPr>
              <w:t>71351540</w:t>
            </w:r>
          </w:p>
        </w:tc>
        <w:tc>
          <w:tcPr>
            <w:tcW w:w="5969" w:type="dxa"/>
          </w:tcPr>
          <w:p w:rsidR="00640EE4" w:rsidRPr="00640EE4" w:rsidRDefault="00640EE4" w:rsidP="00640EE4">
            <w:pPr>
              <w:widowControl w:val="0"/>
              <w:spacing w:after="120"/>
              <w:jc w:val="both"/>
              <w:rPr>
                <w:rFonts w:ascii="GHEA Grapalat" w:hAnsi="GHEA Grapalat"/>
                <w:b/>
                <w:sz w:val="20"/>
              </w:rPr>
            </w:pPr>
            <w:r w:rsidRPr="00640EE4">
              <w:rPr>
                <w:rFonts w:ascii="GHEA Grapalat" w:hAnsi="GHEA Grapalat"/>
                <w:b/>
                <w:sz w:val="20"/>
              </w:rPr>
              <w:t>Техническое описание</w:t>
            </w:r>
          </w:p>
          <w:p w:rsidR="00640EE4" w:rsidRPr="00640EE4" w:rsidRDefault="00640EE4" w:rsidP="00640EE4">
            <w:pPr>
              <w:widowControl w:val="0"/>
              <w:spacing w:after="120"/>
              <w:jc w:val="both"/>
              <w:rPr>
                <w:rFonts w:ascii="GHEA Grapalat" w:hAnsi="GHEA Grapalat"/>
                <w:b/>
                <w:sz w:val="20"/>
              </w:rPr>
            </w:pPr>
            <w:r w:rsidRPr="00640EE4">
              <w:rPr>
                <w:rFonts w:ascii="GHEA Grapalat" w:hAnsi="GHEA Grapalat"/>
                <w:b/>
                <w:sz w:val="20"/>
              </w:rPr>
              <w:t>Общих требований к обслуживанию:</w:t>
            </w:r>
          </w:p>
          <w:p w:rsidR="00640EE4" w:rsidRPr="00640EE4" w:rsidRDefault="00640EE4" w:rsidP="00640EE4">
            <w:pPr>
              <w:widowControl w:val="0"/>
              <w:spacing w:after="120"/>
              <w:jc w:val="both"/>
              <w:rPr>
                <w:rFonts w:ascii="GHEA Grapalat" w:hAnsi="GHEA Grapalat"/>
                <w:sz w:val="20"/>
              </w:rPr>
            </w:pPr>
            <w:r w:rsidRPr="00640EE4">
              <w:rPr>
                <w:rFonts w:ascii="GHEA Grapalat" w:hAnsi="GHEA Grapalat"/>
                <w:sz w:val="20"/>
              </w:rPr>
              <w:t>1. 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проектами, техническими особенностями и   другими договорными документами.</w:t>
            </w:r>
          </w:p>
          <w:p w:rsidR="00640EE4" w:rsidRPr="00640EE4" w:rsidRDefault="00640EE4" w:rsidP="00640EE4">
            <w:pPr>
              <w:widowControl w:val="0"/>
              <w:spacing w:after="120"/>
              <w:jc w:val="both"/>
              <w:rPr>
                <w:rFonts w:ascii="GHEA Grapalat" w:hAnsi="GHEA Grapalat"/>
                <w:sz w:val="20"/>
              </w:rPr>
            </w:pPr>
            <w:r w:rsidRPr="00640EE4">
              <w:rPr>
                <w:rFonts w:ascii="GHEA Grapalat" w:hAnsi="GHEA Grapalat"/>
                <w:sz w:val="20"/>
              </w:rPr>
              <w:t xml:space="preserve">2. Услуги технического надзора осуществляются в </w:t>
            </w:r>
            <w:r w:rsidRPr="00640EE4">
              <w:rPr>
                <w:rFonts w:ascii="GHEA Grapalat" w:hAnsi="GHEA Grapalat"/>
                <w:sz w:val="20"/>
              </w:rPr>
              <w:lastRenderedPageBreak/>
              <w:t>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p>
          <w:p w:rsidR="00640EE4" w:rsidRPr="00640EE4" w:rsidRDefault="00640EE4" w:rsidP="00640EE4">
            <w:pPr>
              <w:widowControl w:val="0"/>
              <w:spacing w:after="120"/>
              <w:jc w:val="both"/>
              <w:rPr>
                <w:rFonts w:ascii="GHEA Grapalat" w:hAnsi="GHEA Grapalat"/>
                <w:sz w:val="20"/>
              </w:rPr>
            </w:pPr>
            <w:r w:rsidRPr="00640EE4">
              <w:rPr>
                <w:rFonts w:ascii="GHEA Grapalat" w:hAnsi="GHEA Grapalat"/>
                <w:sz w:val="20"/>
              </w:rPr>
              <w:t>3. Основными обязанностями исполнителя технического надзора  являются:</w:t>
            </w:r>
          </w:p>
          <w:p w:rsidR="00640EE4" w:rsidRPr="00640EE4" w:rsidRDefault="00640EE4" w:rsidP="00640EE4">
            <w:pPr>
              <w:widowControl w:val="0"/>
              <w:spacing w:after="120"/>
              <w:jc w:val="both"/>
              <w:rPr>
                <w:rFonts w:ascii="GHEA Grapalat" w:hAnsi="GHEA Grapalat"/>
                <w:sz w:val="20"/>
              </w:rPr>
            </w:pPr>
            <w:r w:rsidRPr="00640EE4">
              <w:rPr>
                <w:rFonts w:ascii="GHEA Grapalat" w:hAnsi="GHEA Grapalat"/>
                <w:sz w:val="20"/>
              </w:rPr>
              <w:t>• периодически фотографировать состояние объекта строительства от начала до конца строительства;</w:t>
            </w:r>
          </w:p>
          <w:p w:rsidR="00640EE4" w:rsidRPr="00640EE4" w:rsidRDefault="00640EE4" w:rsidP="00640EE4">
            <w:pPr>
              <w:widowControl w:val="0"/>
              <w:spacing w:after="120"/>
              <w:jc w:val="both"/>
              <w:rPr>
                <w:rFonts w:ascii="GHEA Grapalat" w:hAnsi="GHEA Grapalat"/>
                <w:sz w:val="20"/>
              </w:rPr>
            </w:pPr>
            <w:r w:rsidRPr="00640EE4">
              <w:rPr>
                <w:rFonts w:ascii="GHEA Grapalat" w:hAnsi="GHEA Grapalat"/>
                <w:sz w:val="20"/>
              </w:rPr>
              <w:t>• обеспечить соответствие  выполняемых  работ  условиям контрактного соглашения, строительным нормам и правилам,</w:t>
            </w:r>
          </w:p>
          <w:p w:rsidR="00640EE4" w:rsidRPr="00640EE4" w:rsidRDefault="00640EE4" w:rsidP="00640EE4">
            <w:pPr>
              <w:widowControl w:val="0"/>
              <w:spacing w:after="120"/>
              <w:jc w:val="both"/>
              <w:rPr>
                <w:rFonts w:ascii="GHEA Grapalat" w:hAnsi="GHEA Grapalat"/>
                <w:sz w:val="20"/>
              </w:rPr>
            </w:pPr>
            <w:r w:rsidRPr="00640EE4">
              <w:rPr>
                <w:rFonts w:ascii="GHEA Grapalat" w:hAnsi="GHEA Grapalat"/>
                <w:sz w:val="20"/>
              </w:rPr>
              <w:t xml:space="preserve">• немедленно сообщить Заказчику о любом нарушении договорных обязательств со стороны Подрядчика, прилагая соответствующее обоснование; </w:t>
            </w:r>
          </w:p>
          <w:p w:rsidR="00640EE4" w:rsidRPr="00640EE4" w:rsidRDefault="00640EE4" w:rsidP="00640EE4">
            <w:pPr>
              <w:widowControl w:val="0"/>
              <w:spacing w:after="120"/>
              <w:jc w:val="both"/>
              <w:rPr>
                <w:rFonts w:ascii="GHEA Grapalat" w:hAnsi="GHEA Grapalat"/>
                <w:sz w:val="20"/>
              </w:rPr>
            </w:pPr>
            <w:r w:rsidRPr="00640EE4">
              <w:rPr>
                <w:rFonts w:ascii="GHEA Grapalat" w:hAnsi="GHEA Grapalat"/>
                <w:sz w:val="20"/>
              </w:rPr>
              <w:t>• проверять и утверждать рабочие и исполнительные документы, подготовленные Подрядчиком,</w:t>
            </w:r>
          </w:p>
          <w:p w:rsidR="00640EE4" w:rsidRPr="00640EE4" w:rsidRDefault="00640EE4" w:rsidP="00640EE4">
            <w:pPr>
              <w:widowControl w:val="0"/>
              <w:spacing w:after="120"/>
              <w:jc w:val="both"/>
              <w:rPr>
                <w:rFonts w:ascii="GHEA Grapalat" w:hAnsi="GHEA Grapalat"/>
                <w:sz w:val="20"/>
              </w:rPr>
            </w:pPr>
            <w:r w:rsidRPr="00640EE4">
              <w:rPr>
                <w:rFonts w:ascii="GHEA Grapalat" w:hAnsi="GHEA Grapalat"/>
                <w:sz w:val="20"/>
              </w:rP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p>
          <w:p w:rsidR="00640EE4" w:rsidRPr="00640EE4" w:rsidRDefault="00640EE4" w:rsidP="00640EE4">
            <w:pPr>
              <w:widowControl w:val="0"/>
              <w:spacing w:after="120"/>
              <w:jc w:val="both"/>
              <w:rPr>
                <w:rFonts w:ascii="GHEA Grapalat" w:hAnsi="GHEA Grapalat"/>
                <w:sz w:val="20"/>
              </w:rPr>
            </w:pPr>
            <w:r w:rsidRPr="00640EE4">
              <w:rPr>
                <w:rFonts w:ascii="GHEA Grapalat" w:hAnsi="GHEA Grapalat"/>
                <w:sz w:val="20"/>
              </w:rPr>
              <w:t>• контролировать и оценивать процесс строительства, чтобы обеспечить завершение строительства в соответствии с графиком, указанным в контракте;</w:t>
            </w:r>
          </w:p>
          <w:p w:rsidR="00640EE4" w:rsidRPr="00640EE4" w:rsidRDefault="00640EE4" w:rsidP="00640EE4">
            <w:pPr>
              <w:widowControl w:val="0"/>
              <w:spacing w:after="120"/>
              <w:jc w:val="both"/>
              <w:rPr>
                <w:rFonts w:ascii="GHEA Grapalat" w:hAnsi="GHEA Grapalat"/>
                <w:sz w:val="20"/>
              </w:rPr>
            </w:pPr>
            <w:r w:rsidRPr="00640EE4">
              <w:rPr>
                <w:rFonts w:ascii="GHEA Grapalat" w:hAnsi="GHEA Grapalat"/>
                <w:sz w:val="20"/>
              </w:rP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p>
          <w:p w:rsidR="00640EE4" w:rsidRDefault="00640EE4" w:rsidP="00640EE4">
            <w:pPr>
              <w:widowControl w:val="0"/>
              <w:spacing w:after="120"/>
              <w:jc w:val="both"/>
              <w:rPr>
                <w:rFonts w:ascii="GHEA Grapalat" w:hAnsi="GHEA Grapalat"/>
                <w:sz w:val="20"/>
              </w:rPr>
            </w:pPr>
            <w:r w:rsidRPr="00640EE4">
              <w:rPr>
                <w:rFonts w:ascii="GHEA Grapalat" w:hAnsi="GHEA Grapalat"/>
                <w:sz w:val="20"/>
              </w:rP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w:t>
            </w:r>
          </w:p>
          <w:p w:rsidR="00640EE4" w:rsidRPr="00640EE4" w:rsidRDefault="00640EE4" w:rsidP="00640EE4">
            <w:pPr>
              <w:widowControl w:val="0"/>
              <w:spacing w:after="120"/>
              <w:jc w:val="both"/>
              <w:rPr>
                <w:rFonts w:ascii="GHEA Grapalat" w:hAnsi="GHEA Grapalat"/>
                <w:sz w:val="20"/>
              </w:rPr>
            </w:pPr>
            <w:r w:rsidRPr="00640EE4">
              <w:rPr>
                <w:rFonts w:ascii="GHEA Grapalat" w:hAnsi="GHEA Grapalat"/>
                <w:sz w:val="20"/>
              </w:rPr>
              <w:lastRenderedPageBreak/>
              <w:t>• предлагать те действия, которые будут необходимы для сохранения рабочего графика в случае возникновения проблем во время строительства;</w:t>
            </w:r>
          </w:p>
          <w:p w:rsidR="00640EE4" w:rsidRPr="00640EE4" w:rsidRDefault="00640EE4" w:rsidP="00640EE4">
            <w:pPr>
              <w:widowControl w:val="0"/>
              <w:spacing w:after="120"/>
              <w:jc w:val="both"/>
              <w:rPr>
                <w:rFonts w:ascii="GHEA Grapalat" w:hAnsi="GHEA Grapalat"/>
                <w:sz w:val="20"/>
              </w:rPr>
            </w:pPr>
            <w:r w:rsidRPr="00640EE4">
              <w:rPr>
                <w:rFonts w:ascii="GHEA Grapalat" w:hAnsi="GHEA Grapalat"/>
                <w:sz w:val="20"/>
              </w:rP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p>
          <w:p w:rsidR="00640EE4" w:rsidRPr="00640EE4" w:rsidRDefault="00640EE4" w:rsidP="00640EE4">
            <w:pPr>
              <w:widowControl w:val="0"/>
              <w:spacing w:after="120"/>
              <w:jc w:val="both"/>
              <w:rPr>
                <w:rFonts w:ascii="GHEA Grapalat" w:hAnsi="GHEA Grapalat"/>
                <w:sz w:val="20"/>
              </w:rPr>
            </w:pPr>
            <w:r w:rsidRPr="00640EE4">
              <w:rPr>
                <w:rFonts w:ascii="GHEA Grapalat" w:hAnsi="GHEA Grapalat"/>
                <w:sz w:val="20"/>
              </w:rP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p>
          <w:p w:rsidR="00640EE4" w:rsidRPr="00640EE4" w:rsidRDefault="00640EE4" w:rsidP="00640EE4">
            <w:pPr>
              <w:widowControl w:val="0"/>
              <w:spacing w:after="120"/>
              <w:jc w:val="both"/>
              <w:rPr>
                <w:rFonts w:ascii="GHEA Grapalat" w:hAnsi="GHEA Grapalat"/>
                <w:sz w:val="20"/>
              </w:rPr>
            </w:pPr>
            <w:r w:rsidRPr="00640EE4">
              <w:rPr>
                <w:rFonts w:ascii="GHEA Grapalat" w:hAnsi="GHEA Grapalat"/>
                <w:sz w:val="20"/>
              </w:rPr>
              <w:t>• проводить измерения объемов работ и участвовать в составлении и утверждении исполнительных документов,</w:t>
            </w:r>
          </w:p>
          <w:p w:rsidR="00640EE4" w:rsidRPr="00640EE4" w:rsidRDefault="00640EE4" w:rsidP="00640EE4">
            <w:pPr>
              <w:widowControl w:val="0"/>
              <w:spacing w:after="120"/>
              <w:jc w:val="both"/>
              <w:rPr>
                <w:rFonts w:ascii="GHEA Grapalat" w:hAnsi="GHEA Grapalat"/>
                <w:sz w:val="20"/>
              </w:rPr>
            </w:pPr>
            <w:r w:rsidRPr="00640EE4">
              <w:rPr>
                <w:rFonts w:ascii="GHEA Grapalat" w:hAnsi="GHEA Grapalat"/>
                <w:sz w:val="20"/>
              </w:rPr>
              <w:t>•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p>
          <w:p w:rsidR="00640EE4" w:rsidRPr="00640EE4" w:rsidRDefault="00640EE4" w:rsidP="00640EE4">
            <w:pPr>
              <w:widowControl w:val="0"/>
              <w:spacing w:after="120"/>
              <w:jc w:val="both"/>
              <w:rPr>
                <w:rFonts w:ascii="GHEA Grapalat" w:hAnsi="GHEA Grapalat"/>
                <w:sz w:val="20"/>
              </w:rPr>
            </w:pPr>
            <w:r w:rsidRPr="00640EE4">
              <w:rPr>
                <w:rFonts w:ascii="GHEA Grapalat" w:hAnsi="GHEA Grapalat"/>
                <w:sz w:val="20"/>
              </w:rPr>
              <w:t>• измерить работы, которые должны быть выполнены по указанию Заказчика.</w:t>
            </w:r>
          </w:p>
          <w:p w:rsidR="00640EE4" w:rsidRPr="00640EE4" w:rsidRDefault="00640EE4" w:rsidP="00640EE4">
            <w:pPr>
              <w:widowControl w:val="0"/>
              <w:spacing w:after="120"/>
              <w:jc w:val="both"/>
              <w:rPr>
                <w:rFonts w:ascii="GHEA Grapalat" w:hAnsi="GHEA Grapalat"/>
                <w:sz w:val="20"/>
              </w:rPr>
            </w:pPr>
            <w:r w:rsidRPr="00640EE4">
              <w:rPr>
                <w:rFonts w:ascii="GHEA Grapalat" w:hAnsi="GHEA Grapalat"/>
                <w:sz w:val="20"/>
              </w:rPr>
              <w:t>•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w:t>
            </w:r>
          </w:p>
          <w:p w:rsidR="00640EE4" w:rsidRPr="00640EE4" w:rsidRDefault="00640EE4" w:rsidP="00640EE4">
            <w:pPr>
              <w:widowControl w:val="0"/>
              <w:spacing w:after="120"/>
              <w:jc w:val="both"/>
              <w:rPr>
                <w:rFonts w:ascii="GHEA Grapalat" w:hAnsi="GHEA Grapalat"/>
                <w:sz w:val="20"/>
              </w:rPr>
            </w:pPr>
            <w:r w:rsidRPr="00640EE4">
              <w:rPr>
                <w:rFonts w:ascii="GHEA Grapalat" w:hAnsi="GHEA Grapalat"/>
                <w:sz w:val="20"/>
              </w:rPr>
              <w:t>Требования к отчетности:</w:t>
            </w:r>
          </w:p>
          <w:p w:rsidR="00640EE4" w:rsidRPr="00640EE4" w:rsidRDefault="00640EE4" w:rsidP="00640EE4">
            <w:pPr>
              <w:widowControl w:val="0"/>
              <w:spacing w:after="120"/>
              <w:jc w:val="both"/>
              <w:rPr>
                <w:rFonts w:ascii="GHEA Grapalat" w:hAnsi="GHEA Grapalat"/>
                <w:sz w:val="20"/>
              </w:rPr>
            </w:pPr>
            <w:r w:rsidRPr="00640EE4">
              <w:rPr>
                <w:rFonts w:ascii="GHEA Grapalat" w:hAnsi="GHEA Grapalat"/>
                <w:sz w:val="20"/>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p>
          <w:p w:rsidR="00640EE4" w:rsidRPr="00640EE4" w:rsidRDefault="00640EE4" w:rsidP="00640EE4">
            <w:pPr>
              <w:widowControl w:val="0"/>
              <w:spacing w:after="120"/>
              <w:jc w:val="both"/>
              <w:rPr>
                <w:rFonts w:ascii="GHEA Grapalat" w:hAnsi="GHEA Grapalat"/>
                <w:sz w:val="20"/>
              </w:rPr>
            </w:pPr>
            <w:r w:rsidRPr="00640EE4">
              <w:rPr>
                <w:rFonts w:ascii="GHEA Grapalat" w:hAnsi="GHEA Grapalat"/>
                <w:sz w:val="20"/>
              </w:rPr>
              <w:t xml:space="preserve">Окончательный отчет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w:t>
            </w:r>
            <w:r w:rsidRPr="00640EE4">
              <w:rPr>
                <w:rFonts w:ascii="GHEA Grapalat" w:hAnsi="GHEA Grapalat"/>
                <w:sz w:val="20"/>
              </w:rPr>
              <w:lastRenderedPageBreak/>
              <w:t>завершенного строительного объекта.</w:t>
            </w:r>
          </w:p>
          <w:p w:rsidR="00640EE4" w:rsidRPr="00640EE4" w:rsidRDefault="00640EE4" w:rsidP="00640EE4">
            <w:pPr>
              <w:widowControl w:val="0"/>
              <w:spacing w:after="120"/>
              <w:jc w:val="both"/>
              <w:rPr>
                <w:rFonts w:ascii="GHEA Grapalat" w:hAnsi="GHEA Grapalat"/>
                <w:sz w:val="20"/>
              </w:rPr>
            </w:pPr>
            <w:r w:rsidRPr="00640EE4">
              <w:rPr>
                <w:rFonts w:ascii="GHEA Grapalat" w:hAnsi="GHEA Grapalat"/>
                <w:sz w:val="20"/>
              </w:rPr>
              <w:t xml:space="preserve">Текущие отчеты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p>
          <w:p w:rsidR="00640EE4" w:rsidRPr="00E40AC8" w:rsidRDefault="00640EE4" w:rsidP="00640EE4">
            <w:pPr>
              <w:widowControl w:val="0"/>
              <w:spacing w:after="120"/>
              <w:jc w:val="both"/>
              <w:rPr>
                <w:rFonts w:ascii="GHEA Grapalat" w:hAnsi="GHEA Grapalat"/>
                <w:sz w:val="20"/>
              </w:rPr>
            </w:pPr>
            <w:r w:rsidRPr="00640EE4">
              <w:rPr>
                <w:rFonts w:ascii="GHEA Grapalat" w:hAnsi="GHEA Grapalat"/>
                <w:sz w:val="20"/>
              </w:rPr>
              <w:t>Окончательный отчет представляется в течение пяти рабочих дней после подписания Поставщиком услуг окончательного отчета об исполнении строительных работ.</w:t>
            </w:r>
          </w:p>
        </w:tc>
        <w:tc>
          <w:tcPr>
            <w:tcW w:w="1255" w:type="dxa"/>
            <w:vAlign w:val="center"/>
          </w:tcPr>
          <w:p w:rsidR="00640EE4" w:rsidRPr="00E40AC8" w:rsidRDefault="00640EE4" w:rsidP="00640EE4">
            <w:pPr>
              <w:widowControl w:val="0"/>
              <w:spacing w:after="120"/>
              <w:jc w:val="center"/>
              <w:rPr>
                <w:rFonts w:ascii="GHEA Grapalat" w:hAnsi="GHEA Grapalat"/>
                <w:sz w:val="20"/>
              </w:rPr>
            </w:pPr>
            <w:r>
              <w:rPr>
                <w:rFonts w:ascii="GHEA Grapalat" w:hAnsi="GHEA Grapalat" w:cs="Calibri"/>
                <w:color w:val="000000"/>
                <w:sz w:val="20"/>
                <w:szCs w:val="20"/>
              </w:rPr>
              <w:lastRenderedPageBreak/>
              <w:t>драм</w:t>
            </w:r>
          </w:p>
        </w:tc>
        <w:tc>
          <w:tcPr>
            <w:tcW w:w="1032" w:type="dxa"/>
            <w:vAlign w:val="center"/>
          </w:tcPr>
          <w:p w:rsidR="00640EE4" w:rsidRPr="00E40AC8" w:rsidRDefault="00640EE4" w:rsidP="00640EE4">
            <w:pPr>
              <w:widowControl w:val="0"/>
              <w:spacing w:after="120"/>
              <w:jc w:val="center"/>
              <w:rPr>
                <w:rFonts w:ascii="GHEA Grapalat" w:hAnsi="GHEA Grapalat"/>
                <w:sz w:val="20"/>
              </w:rPr>
            </w:pPr>
          </w:p>
        </w:tc>
        <w:tc>
          <w:tcPr>
            <w:tcW w:w="992" w:type="dxa"/>
            <w:vAlign w:val="center"/>
          </w:tcPr>
          <w:p w:rsidR="00640EE4" w:rsidRPr="00640EE4" w:rsidRDefault="00640EE4" w:rsidP="00640EE4">
            <w:pPr>
              <w:widowControl w:val="0"/>
              <w:spacing w:after="120"/>
              <w:jc w:val="center"/>
              <w:rPr>
                <w:rFonts w:ascii="GHEA Grapalat" w:hAnsi="GHEA Grapalat"/>
                <w:sz w:val="20"/>
                <w:lang w:val="en-US"/>
              </w:rPr>
            </w:pPr>
            <w:r>
              <w:rPr>
                <w:rFonts w:ascii="GHEA Grapalat" w:hAnsi="GHEA Grapalat"/>
                <w:sz w:val="20"/>
                <w:lang w:val="en-US"/>
              </w:rPr>
              <w:t>1</w:t>
            </w:r>
          </w:p>
        </w:tc>
        <w:tc>
          <w:tcPr>
            <w:tcW w:w="1209" w:type="dxa"/>
            <w:vAlign w:val="center"/>
          </w:tcPr>
          <w:p w:rsidR="00640EE4" w:rsidRPr="00E40AC8" w:rsidRDefault="00640EE4" w:rsidP="00640EE4">
            <w:pPr>
              <w:widowControl w:val="0"/>
              <w:spacing w:after="120"/>
              <w:jc w:val="center"/>
              <w:rPr>
                <w:rFonts w:ascii="GHEA Grapalat" w:hAnsi="GHEA Grapalat"/>
                <w:sz w:val="20"/>
              </w:rPr>
            </w:pPr>
            <w:r w:rsidRPr="00640EE4">
              <w:rPr>
                <w:rFonts w:ascii="Arial" w:hAnsi="Arial" w:cs="Arial"/>
                <w:sz w:val="20"/>
              </w:rPr>
              <w:t>г. Ереван</w:t>
            </w:r>
            <w:r w:rsidRPr="00640EE4">
              <w:rPr>
                <w:rFonts w:ascii="Arial LatArm" w:hAnsi="Arial LatArm"/>
                <w:sz w:val="20"/>
              </w:rPr>
              <w:t xml:space="preserve">, </w:t>
            </w:r>
            <w:r w:rsidRPr="00640EE4">
              <w:rPr>
                <w:rFonts w:ascii="Arial" w:hAnsi="Arial" w:cs="Arial"/>
                <w:sz w:val="20"/>
              </w:rPr>
              <w:t>ул. Масиса</w:t>
            </w:r>
            <w:r w:rsidRPr="00640EE4">
              <w:rPr>
                <w:rFonts w:ascii="Arial LatArm" w:hAnsi="Arial LatArm"/>
                <w:sz w:val="20"/>
              </w:rPr>
              <w:t xml:space="preserve"> 102,</w:t>
            </w:r>
          </w:p>
        </w:tc>
        <w:tc>
          <w:tcPr>
            <w:tcW w:w="1705" w:type="dxa"/>
          </w:tcPr>
          <w:p w:rsidR="00640EE4" w:rsidRPr="00E40AC8" w:rsidRDefault="00640EE4" w:rsidP="00640EE4">
            <w:pPr>
              <w:widowControl w:val="0"/>
              <w:spacing w:after="120"/>
              <w:jc w:val="center"/>
              <w:rPr>
                <w:rFonts w:ascii="GHEA Grapalat" w:hAnsi="GHEA Grapalat"/>
                <w:sz w:val="20"/>
              </w:rPr>
            </w:pPr>
            <w:r w:rsidRPr="00640EE4">
              <w:rPr>
                <w:rFonts w:ascii="GHEA Grapalat" w:hAnsi="GHEA Grapalat"/>
                <w:sz w:val="20"/>
              </w:rPr>
              <w:t xml:space="preserve">Контракт (в случае финансовых средств - соглашение) вступает в силу со дня ратификации контракта на закупку </w:t>
            </w:r>
            <w:r w:rsidRPr="00640EE4">
              <w:rPr>
                <w:rFonts w:ascii="GHEA Grapalat" w:hAnsi="GHEA Grapalat"/>
                <w:sz w:val="20"/>
              </w:rPr>
              <w:lastRenderedPageBreak/>
              <w:t>строительных работ (после выделения финансовых средств - подписываемое соглашение)  и действует параллельно со строительными работами.</w:t>
            </w:r>
          </w:p>
        </w:tc>
      </w:tr>
      <w:tr w:rsidR="00640EE4" w:rsidRPr="00E40AC8" w:rsidTr="00D802B6">
        <w:trPr>
          <w:trHeight w:val="463"/>
          <w:jc w:val="center"/>
        </w:trPr>
        <w:tc>
          <w:tcPr>
            <w:tcW w:w="1599" w:type="dxa"/>
          </w:tcPr>
          <w:p w:rsidR="003B2F27" w:rsidRPr="00E40AC8" w:rsidRDefault="003B2F27" w:rsidP="005B7138">
            <w:pPr>
              <w:widowControl w:val="0"/>
              <w:spacing w:after="120"/>
              <w:jc w:val="center"/>
              <w:rPr>
                <w:rFonts w:ascii="GHEA Grapalat" w:hAnsi="GHEA Grapalat"/>
                <w:sz w:val="20"/>
              </w:rPr>
            </w:pPr>
          </w:p>
        </w:tc>
        <w:tc>
          <w:tcPr>
            <w:tcW w:w="1734" w:type="dxa"/>
          </w:tcPr>
          <w:p w:rsidR="003B2F27" w:rsidRPr="00E40AC8" w:rsidRDefault="003B2F27" w:rsidP="005B7138">
            <w:pPr>
              <w:widowControl w:val="0"/>
              <w:spacing w:after="120"/>
              <w:jc w:val="center"/>
              <w:rPr>
                <w:rFonts w:ascii="GHEA Grapalat" w:hAnsi="GHEA Grapalat"/>
                <w:sz w:val="20"/>
              </w:rPr>
            </w:pPr>
          </w:p>
        </w:tc>
        <w:tc>
          <w:tcPr>
            <w:tcW w:w="5969" w:type="dxa"/>
          </w:tcPr>
          <w:p w:rsidR="003B2F27" w:rsidRPr="00E40AC8" w:rsidRDefault="003B2F27" w:rsidP="005B7138">
            <w:pPr>
              <w:widowControl w:val="0"/>
              <w:spacing w:after="120"/>
              <w:jc w:val="center"/>
              <w:rPr>
                <w:rFonts w:ascii="GHEA Grapalat" w:hAnsi="GHEA Grapalat"/>
                <w:sz w:val="20"/>
              </w:rPr>
            </w:pPr>
          </w:p>
        </w:tc>
        <w:tc>
          <w:tcPr>
            <w:tcW w:w="1255" w:type="dxa"/>
          </w:tcPr>
          <w:p w:rsidR="003B2F27" w:rsidRPr="00E40AC8" w:rsidRDefault="003B2F27" w:rsidP="005B7138">
            <w:pPr>
              <w:widowControl w:val="0"/>
              <w:spacing w:after="120"/>
              <w:jc w:val="center"/>
              <w:rPr>
                <w:rFonts w:ascii="GHEA Grapalat" w:hAnsi="GHEA Grapalat"/>
                <w:sz w:val="20"/>
              </w:rPr>
            </w:pPr>
          </w:p>
        </w:tc>
        <w:tc>
          <w:tcPr>
            <w:tcW w:w="1032" w:type="dxa"/>
          </w:tcPr>
          <w:p w:rsidR="003B2F27" w:rsidRPr="00E40AC8" w:rsidRDefault="003B2F27" w:rsidP="005B7138">
            <w:pPr>
              <w:widowControl w:val="0"/>
              <w:spacing w:after="120"/>
              <w:jc w:val="center"/>
              <w:rPr>
                <w:rFonts w:ascii="GHEA Grapalat" w:hAnsi="GHEA Grapalat"/>
                <w:sz w:val="20"/>
              </w:rPr>
            </w:pPr>
          </w:p>
        </w:tc>
        <w:tc>
          <w:tcPr>
            <w:tcW w:w="992" w:type="dxa"/>
          </w:tcPr>
          <w:p w:rsidR="003B2F27" w:rsidRPr="00E40AC8" w:rsidRDefault="003B2F27" w:rsidP="005B7138">
            <w:pPr>
              <w:widowControl w:val="0"/>
              <w:spacing w:after="120"/>
              <w:jc w:val="center"/>
              <w:rPr>
                <w:rFonts w:ascii="GHEA Grapalat" w:hAnsi="GHEA Grapalat"/>
                <w:sz w:val="20"/>
              </w:rPr>
            </w:pPr>
          </w:p>
        </w:tc>
        <w:tc>
          <w:tcPr>
            <w:tcW w:w="1209" w:type="dxa"/>
          </w:tcPr>
          <w:p w:rsidR="003B2F27" w:rsidRPr="00E40AC8" w:rsidRDefault="003B2F27" w:rsidP="005B7138">
            <w:pPr>
              <w:widowControl w:val="0"/>
              <w:spacing w:after="120"/>
              <w:jc w:val="center"/>
              <w:rPr>
                <w:rFonts w:ascii="GHEA Grapalat" w:hAnsi="GHEA Grapalat"/>
                <w:sz w:val="20"/>
              </w:rPr>
            </w:pPr>
          </w:p>
        </w:tc>
        <w:tc>
          <w:tcPr>
            <w:tcW w:w="1705" w:type="dxa"/>
          </w:tcPr>
          <w:p w:rsidR="003B2F27" w:rsidRPr="00E40AC8" w:rsidRDefault="003B2F27" w:rsidP="005B7138">
            <w:pPr>
              <w:widowControl w:val="0"/>
              <w:spacing w:after="120"/>
              <w:jc w:val="center"/>
              <w:rPr>
                <w:rFonts w:ascii="GHEA Grapalat" w:hAnsi="GHEA Grapalat"/>
                <w:sz w:val="20"/>
              </w:rPr>
            </w:pPr>
          </w:p>
        </w:tc>
      </w:tr>
    </w:tbl>
    <w:p w:rsidR="00D802B6" w:rsidRPr="00B02E29" w:rsidRDefault="00D802B6" w:rsidP="00D802B6">
      <w:pPr>
        <w:widowControl w:val="0"/>
        <w:spacing w:after="160"/>
        <w:jc w:val="center"/>
        <w:rPr>
          <w:rFonts w:ascii="GHEA Grapalat" w:hAnsi="GHEA Grapalat"/>
        </w:rPr>
      </w:pPr>
    </w:p>
    <w:p w:rsidR="00D802B6" w:rsidRPr="00E40AC8" w:rsidRDefault="00D802B6" w:rsidP="00D802B6">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rsidR="00DA4239" w:rsidRPr="00297D44" w:rsidRDefault="003B2F27" w:rsidP="00DA4239">
      <w:pPr>
        <w:pStyle w:val="BodyTextIndent"/>
        <w:widowControl w:val="0"/>
        <w:spacing w:after="160" w:line="240" w:lineRule="auto"/>
        <w:ind w:firstLine="0"/>
        <w:jc w:val="right"/>
        <w:rPr>
          <w:rFonts w:ascii="GHEA Grapalat" w:hAnsi="GHEA Grapalat"/>
          <w:b/>
          <w:sz w:val="24"/>
          <w:szCs w:val="24"/>
        </w:rPr>
      </w:pPr>
      <w:r w:rsidRPr="00AD29CE">
        <w:rPr>
          <w:rFonts w:ascii="GHEA Grapalat" w:hAnsi="GHEA Grapalat"/>
        </w:rPr>
        <w:t>к Договору под кодом</w:t>
      </w:r>
      <w:r w:rsidR="00DA4239">
        <w:rPr>
          <w:rFonts w:ascii="GHEA Grapalat" w:hAnsi="GHEA Grapalat"/>
          <w:i w:val="0"/>
          <w:lang w:val="en-US"/>
        </w:rPr>
        <w:t xml:space="preserve"> </w:t>
      </w:r>
      <w:r w:rsidR="00DA4239" w:rsidRPr="00297D44">
        <w:rPr>
          <w:rFonts w:ascii="GHEA Grapalat" w:hAnsi="GHEA Grapalat"/>
          <w:b/>
          <w:sz w:val="24"/>
          <w:szCs w:val="24"/>
        </w:rPr>
        <w:t>ЕГС-BMKhTsDzB-22/1</w:t>
      </w:r>
    </w:p>
    <w:p w:rsidR="003B2F27" w:rsidRPr="00AD29CE" w:rsidRDefault="003B2F27" w:rsidP="003B2F27">
      <w:pPr>
        <w:widowControl w:val="0"/>
        <w:spacing w:after="160" w:line="360" w:lineRule="auto"/>
        <w:jc w:val="right"/>
        <w:rPr>
          <w:rFonts w:ascii="GHEA Grapalat" w:hAnsi="GHEA Grapalat"/>
          <w:i/>
        </w:rPr>
      </w:pP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D802B6" w:rsidRPr="00D802B6" w:rsidRDefault="00D802B6" w:rsidP="00D802B6">
      <w:pPr>
        <w:widowControl w:val="0"/>
        <w:spacing w:line="360" w:lineRule="auto"/>
        <w:jc w:val="center"/>
        <w:rPr>
          <w:rFonts w:ascii="GHEA Grapalat" w:hAnsi="GHEA Grapalat"/>
        </w:rPr>
      </w:pPr>
      <w:r>
        <w:rPr>
          <w:rFonts w:ascii="GHEA Grapalat" w:hAnsi="GHEA Grapalat"/>
        </w:rPr>
        <w:t>ГРАФИК ОПЛАТЫ</w:t>
      </w:r>
      <w:r>
        <w:rPr>
          <w:rStyle w:val="FootnoteReference"/>
          <w:rFonts w:ascii="GHEA Grapalat" w:hAnsi="GHEA Grapalat"/>
        </w:rPr>
        <w:footnoteReference w:customMarkFollows="1" w:id="20"/>
        <w:t>*</w:t>
      </w:r>
    </w:p>
    <w:p w:rsidR="00D802B6" w:rsidRPr="00AD29CE" w:rsidRDefault="00D802B6" w:rsidP="00D802B6">
      <w:pPr>
        <w:widowControl w:val="0"/>
        <w:spacing w:after="160" w:line="360" w:lineRule="auto"/>
        <w:jc w:val="right"/>
        <w:rPr>
          <w:rFonts w:ascii="GHEA Grapalat" w:hAnsi="GHEA Grapalat"/>
        </w:rPr>
      </w:pPr>
      <w:r w:rsidRPr="00AD29CE">
        <w:rPr>
          <w:rFonts w:ascii="GHEA Grapalat" w:hAnsi="GHEA Grapalat"/>
        </w:rPr>
        <w:t>драмов РА</w:t>
      </w:r>
    </w:p>
    <w:tbl>
      <w:tblPr>
        <w:tblW w:w="143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9"/>
        <w:gridCol w:w="2300"/>
        <w:gridCol w:w="3544"/>
        <w:gridCol w:w="6095"/>
        <w:gridCol w:w="1150"/>
      </w:tblGrid>
      <w:tr w:rsidR="00D802B6" w:rsidRPr="00F412AC" w:rsidTr="0012052E">
        <w:trPr>
          <w:trHeight w:val="374"/>
          <w:jc w:val="center"/>
        </w:trPr>
        <w:tc>
          <w:tcPr>
            <w:tcW w:w="14328" w:type="dxa"/>
            <w:gridSpan w:val="5"/>
          </w:tcPr>
          <w:p w:rsidR="00D802B6" w:rsidRPr="00F412AC" w:rsidRDefault="00D802B6" w:rsidP="0012052E">
            <w:pPr>
              <w:widowControl w:val="0"/>
              <w:spacing w:after="120"/>
              <w:jc w:val="center"/>
              <w:rPr>
                <w:rFonts w:ascii="GHEA Grapalat" w:hAnsi="GHEA Grapalat"/>
                <w:sz w:val="16"/>
              </w:rPr>
            </w:pPr>
            <w:r w:rsidRPr="00F412AC">
              <w:rPr>
                <w:rFonts w:ascii="GHEA Grapalat" w:hAnsi="GHEA Grapalat"/>
                <w:sz w:val="16"/>
              </w:rPr>
              <w:t>Услуги</w:t>
            </w:r>
          </w:p>
        </w:tc>
      </w:tr>
      <w:tr w:rsidR="00D802B6" w:rsidRPr="00F412AC" w:rsidTr="0012052E">
        <w:trPr>
          <w:trHeight w:val="1324"/>
          <w:jc w:val="center"/>
        </w:trPr>
        <w:tc>
          <w:tcPr>
            <w:tcW w:w="1239" w:type="dxa"/>
            <w:vAlign w:val="center"/>
          </w:tcPr>
          <w:p w:rsidR="00D802B6" w:rsidRPr="00966387" w:rsidRDefault="00D802B6" w:rsidP="0012052E">
            <w:pPr>
              <w:widowControl w:val="0"/>
              <w:spacing w:after="120"/>
              <w:jc w:val="center"/>
              <w:rPr>
                <w:rFonts w:ascii="GHEA Grapalat" w:hAnsi="GHEA Grapalat"/>
                <w:sz w:val="18"/>
              </w:rPr>
            </w:pPr>
            <w:r w:rsidRPr="00966387">
              <w:rPr>
                <w:rFonts w:ascii="GHEA Grapalat" w:hAnsi="GHEA Grapalat"/>
                <w:sz w:val="18"/>
              </w:rPr>
              <w:t>номер предусмотренного приглашением лота</w:t>
            </w:r>
          </w:p>
        </w:tc>
        <w:tc>
          <w:tcPr>
            <w:tcW w:w="2300" w:type="dxa"/>
            <w:vAlign w:val="center"/>
          </w:tcPr>
          <w:p w:rsidR="00D802B6" w:rsidRPr="00966387" w:rsidRDefault="00D802B6" w:rsidP="0012052E">
            <w:pPr>
              <w:widowControl w:val="0"/>
              <w:spacing w:after="120"/>
              <w:jc w:val="center"/>
              <w:rPr>
                <w:rFonts w:ascii="GHEA Grapalat" w:hAnsi="GHEA Grapalat"/>
                <w:sz w:val="18"/>
              </w:rPr>
            </w:pPr>
            <w:r w:rsidRPr="00966387">
              <w:rPr>
                <w:rFonts w:ascii="GHEA Grapalat" w:hAnsi="GHEA Grapalat"/>
                <w:sz w:val="18"/>
              </w:rPr>
              <w:t>промежуточный код, предусмотренный планом закупок по классификации ЕЗК (CPV)</w:t>
            </w:r>
          </w:p>
        </w:tc>
        <w:tc>
          <w:tcPr>
            <w:tcW w:w="3544" w:type="dxa"/>
            <w:vAlign w:val="center"/>
          </w:tcPr>
          <w:p w:rsidR="00D802B6" w:rsidRPr="00966387" w:rsidRDefault="00D802B6" w:rsidP="0012052E">
            <w:pPr>
              <w:widowControl w:val="0"/>
              <w:spacing w:after="120"/>
              <w:jc w:val="center"/>
              <w:rPr>
                <w:rFonts w:ascii="GHEA Grapalat" w:hAnsi="GHEA Grapalat"/>
                <w:sz w:val="18"/>
              </w:rPr>
            </w:pPr>
            <w:r w:rsidRPr="00966387">
              <w:rPr>
                <w:rFonts w:ascii="GHEA Grapalat" w:hAnsi="GHEA Grapalat"/>
                <w:sz w:val="18"/>
              </w:rPr>
              <w:t>наименование</w:t>
            </w:r>
          </w:p>
        </w:tc>
        <w:tc>
          <w:tcPr>
            <w:tcW w:w="7245" w:type="dxa"/>
            <w:gridSpan w:val="2"/>
            <w:vAlign w:val="center"/>
          </w:tcPr>
          <w:p w:rsidR="00D802B6" w:rsidRPr="00966387" w:rsidRDefault="00D802B6" w:rsidP="0012052E">
            <w:pPr>
              <w:widowControl w:val="0"/>
              <w:spacing w:after="120"/>
              <w:jc w:val="both"/>
              <w:rPr>
                <w:rFonts w:ascii="GHEA Grapalat" w:hAnsi="GHEA Grapalat"/>
                <w:sz w:val="18"/>
              </w:rPr>
            </w:pPr>
            <w:r w:rsidRPr="00966387">
              <w:rPr>
                <w:rFonts w:ascii="GHEA Grapalat" w:hAnsi="GHEA Grapalat"/>
                <w:sz w:val="20"/>
              </w:rPr>
              <w:t>Оплату услуги предусматривается произвести в 202</w:t>
            </w:r>
            <w:r w:rsidRPr="00F53484">
              <w:rPr>
                <w:rFonts w:ascii="GHEA Grapalat" w:hAnsi="GHEA Grapalat"/>
                <w:sz w:val="20"/>
              </w:rPr>
              <w:t>2</w:t>
            </w:r>
            <w:r w:rsidRPr="00966387">
              <w:rPr>
                <w:rFonts w:ascii="GHEA Grapalat" w:hAnsi="GHEA Grapalat"/>
                <w:sz w:val="20"/>
              </w:rPr>
              <w:t xml:space="preserve">г., </w:t>
            </w:r>
          </w:p>
        </w:tc>
      </w:tr>
      <w:tr w:rsidR="00D802B6" w:rsidRPr="00F412AC" w:rsidTr="0012052E">
        <w:trPr>
          <w:trHeight w:val="374"/>
          <w:jc w:val="center"/>
        </w:trPr>
        <w:tc>
          <w:tcPr>
            <w:tcW w:w="1239" w:type="dxa"/>
            <w:vAlign w:val="center"/>
          </w:tcPr>
          <w:p w:rsidR="00D802B6" w:rsidRDefault="00D802B6" w:rsidP="00D802B6">
            <w:pPr>
              <w:jc w:val="center"/>
              <w:rPr>
                <w:rFonts w:ascii="GHEA Grapalat" w:hAnsi="GHEA Grapalat" w:cs="Calibri"/>
                <w:color w:val="000000"/>
                <w:sz w:val="20"/>
                <w:szCs w:val="20"/>
              </w:rPr>
            </w:pPr>
            <w:r>
              <w:rPr>
                <w:rFonts w:ascii="GHEA Grapalat" w:hAnsi="GHEA Grapalat" w:cs="Calibri"/>
                <w:color w:val="000000"/>
                <w:sz w:val="20"/>
                <w:szCs w:val="20"/>
              </w:rPr>
              <w:t>1</w:t>
            </w:r>
          </w:p>
        </w:tc>
        <w:tc>
          <w:tcPr>
            <w:tcW w:w="2300" w:type="dxa"/>
            <w:vAlign w:val="center"/>
          </w:tcPr>
          <w:p w:rsidR="00D802B6" w:rsidRDefault="00D802B6" w:rsidP="00D802B6">
            <w:pPr>
              <w:jc w:val="center"/>
              <w:rPr>
                <w:rFonts w:ascii="GHEA Grapalat" w:hAnsi="GHEA Grapalat" w:cs="Calibri"/>
                <w:color w:val="000000"/>
                <w:sz w:val="20"/>
                <w:szCs w:val="20"/>
              </w:rPr>
            </w:pPr>
            <w:r>
              <w:rPr>
                <w:rFonts w:ascii="GHEA Grapalat" w:hAnsi="GHEA Grapalat" w:cs="Calibri"/>
                <w:color w:val="000000"/>
                <w:sz w:val="20"/>
                <w:szCs w:val="20"/>
              </w:rPr>
              <w:t>71351540</w:t>
            </w:r>
          </w:p>
        </w:tc>
        <w:tc>
          <w:tcPr>
            <w:tcW w:w="3544" w:type="dxa"/>
            <w:vAlign w:val="center"/>
          </w:tcPr>
          <w:p w:rsidR="00D802B6" w:rsidRPr="00DC38DE" w:rsidRDefault="00D802B6" w:rsidP="00D802B6">
            <w:pPr>
              <w:jc w:val="center"/>
              <w:rPr>
                <w:rFonts w:ascii="Arial LatArm" w:hAnsi="Arial LatArm" w:cs="Calibri"/>
                <w:sz w:val="20"/>
              </w:rPr>
            </w:pPr>
            <w:r w:rsidRPr="00D802B6">
              <w:rPr>
                <w:rFonts w:ascii="GHEA Grapalat" w:hAnsi="GHEA Grapalat"/>
                <w:sz w:val="20"/>
              </w:rPr>
              <w:t>П</w:t>
            </w:r>
            <w:r w:rsidRPr="00640EE4">
              <w:rPr>
                <w:rFonts w:ascii="GHEA Grapalat" w:hAnsi="GHEA Grapalat"/>
                <w:sz w:val="20"/>
              </w:rPr>
              <w:t>редоставлени</w:t>
            </w:r>
            <w:r w:rsidRPr="00D802B6">
              <w:rPr>
                <w:rFonts w:ascii="GHEA Grapalat" w:hAnsi="GHEA Grapalat"/>
                <w:sz w:val="20"/>
              </w:rPr>
              <w:t>е</w:t>
            </w:r>
            <w:r w:rsidRPr="00640EE4">
              <w:rPr>
                <w:rFonts w:ascii="GHEA Grapalat" w:hAnsi="GHEA Grapalat"/>
                <w:sz w:val="20"/>
              </w:rPr>
              <w:t xml:space="preserve"> услуг технического надзора работ по реконструкции автостоянки ЗАО "Ергорсвет"</w:t>
            </w:r>
          </w:p>
        </w:tc>
        <w:tc>
          <w:tcPr>
            <w:tcW w:w="6095" w:type="dxa"/>
          </w:tcPr>
          <w:p w:rsidR="00D802B6" w:rsidRDefault="00D802B6" w:rsidP="00D802B6">
            <w:pPr>
              <w:jc w:val="center"/>
            </w:pPr>
            <w:r w:rsidRPr="001203D1">
              <w:rPr>
                <w:rFonts w:ascii="GHEA Grapalat" w:hAnsi="GHEA Grapalat"/>
              </w:rPr>
              <w:t>Оплата производится в течение 20 (двадцати) банковских дней с момента принятия  услуг</w:t>
            </w:r>
            <w:r w:rsidRPr="001203D1">
              <w:rPr>
                <w:rFonts w:ascii="Calibri" w:hAnsi="Calibri" w:cs="Calibri"/>
              </w:rPr>
              <w:t xml:space="preserve"> Заказчиком</w:t>
            </w:r>
            <w:r w:rsidRPr="001203D1">
              <w:rPr>
                <w:rFonts w:ascii="GHEA Grapalat" w:hAnsi="GHEA Grapalat"/>
              </w:rPr>
              <w:t>.</w:t>
            </w:r>
          </w:p>
        </w:tc>
        <w:tc>
          <w:tcPr>
            <w:tcW w:w="1150" w:type="dxa"/>
            <w:vAlign w:val="center"/>
          </w:tcPr>
          <w:p w:rsidR="00D802B6" w:rsidRPr="00F412AC" w:rsidRDefault="00D802B6" w:rsidP="00D802B6">
            <w:pPr>
              <w:widowControl w:val="0"/>
              <w:spacing w:after="120"/>
              <w:jc w:val="center"/>
              <w:rPr>
                <w:rFonts w:ascii="GHEA Grapalat" w:hAnsi="GHEA Grapalat"/>
                <w:b/>
                <w:sz w:val="16"/>
              </w:rPr>
            </w:pPr>
            <w:r w:rsidRPr="00513955">
              <w:rPr>
                <w:rFonts w:ascii="GHEA Grapalat" w:hAnsi="GHEA Grapalat"/>
                <w:sz w:val="22"/>
              </w:rPr>
              <w:t>0 %</w:t>
            </w:r>
          </w:p>
        </w:tc>
      </w:tr>
    </w:tbl>
    <w:p w:rsidR="00D802B6" w:rsidRPr="00CA2754" w:rsidRDefault="00D802B6" w:rsidP="00D802B6">
      <w:pPr>
        <w:widowControl w:val="0"/>
        <w:spacing w:after="160" w:line="276" w:lineRule="auto"/>
        <w:jc w:val="both"/>
        <w:rPr>
          <w:rFonts w:ascii="GHEA Grapalat" w:hAnsi="GHEA Grapalat" w:cs="Sylfaen"/>
          <w:i/>
          <w:sz w:val="20"/>
          <w:szCs w:val="20"/>
        </w:rPr>
      </w:pPr>
      <w:r w:rsidRPr="00D55448">
        <w:rPr>
          <w:rFonts w:ascii="GHEA Grapalat" w:hAnsi="GHEA Grapalat"/>
          <w:i/>
          <w:sz w:val="20"/>
          <w:szCs w:val="20"/>
        </w:rPr>
        <w:t>*</w:t>
      </w:r>
      <w:r w:rsidRPr="00CA2754">
        <w:rPr>
          <w:rFonts w:ascii="GHEA Grapalat" w:hAnsi="GHEA Grapalat"/>
          <w:i/>
          <w:sz w:val="20"/>
          <w:szCs w:val="20"/>
        </w:rPr>
        <w:t>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802B6" w:rsidRPr="00CA2754" w:rsidRDefault="00D802B6" w:rsidP="00D802B6">
      <w:pPr>
        <w:pStyle w:val="FootnoteText"/>
        <w:spacing w:line="276" w:lineRule="auto"/>
        <w:jc w:val="both"/>
        <w:rPr>
          <w:sz w:val="2"/>
          <w:szCs w:val="2"/>
        </w:rPr>
      </w:pPr>
    </w:p>
    <w:p w:rsidR="00D802B6" w:rsidRPr="00CA2754" w:rsidRDefault="00D802B6" w:rsidP="00D802B6">
      <w:pPr>
        <w:pStyle w:val="FootnoteText"/>
        <w:spacing w:line="276" w:lineRule="auto"/>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p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lastRenderedPageBreak/>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lastRenderedPageBreak/>
              <w:t>М. П.</w:t>
            </w:r>
          </w:p>
        </w:tc>
      </w:tr>
    </w:tbl>
    <w:p w:rsidR="003B2F27" w:rsidRPr="00AD29CE" w:rsidRDefault="003B2F27" w:rsidP="003B2F27">
      <w:pPr>
        <w:widowControl w:val="0"/>
        <w:spacing w:after="160" w:line="360" w:lineRule="auto"/>
        <w:rPr>
          <w:rFonts w:ascii="GHEA Grapalat" w:hAnsi="GHEA Grapalat"/>
        </w:rPr>
        <w:sectPr w:rsidR="003B2F27" w:rsidRPr="00AD29CE" w:rsidSect="00640EE4">
          <w:footnotePr>
            <w:pos w:val="beneathText"/>
          </w:footnotePr>
          <w:pgSz w:w="16840" w:h="11907" w:orient="landscape" w:code="9"/>
          <w:pgMar w:top="1418" w:right="1134" w:bottom="709" w:left="1559" w:header="561" w:footer="561" w:gutter="0"/>
          <w:cols w:space="720"/>
          <w:titlePg/>
          <w:docGrid w:linePitch="326"/>
        </w:sectPr>
      </w:pP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rsidR="00DA4239" w:rsidRPr="00297D44" w:rsidRDefault="003B2F27" w:rsidP="00DA4239">
      <w:pPr>
        <w:pStyle w:val="BodyTextIndent"/>
        <w:widowControl w:val="0"/>
        <w:spacing w:after="160" w:line="240" w:lineRule="auto"/>
        <w:ind w:firstLine="0"/>
        <w:jc w:val="right"/>
        <w:rPr>
          <w:rFonts w:ascii="GHEA Grapalat" w:hAnsi="GHEA Grapalat"/>
          <w:b/>
          <w:sz w:val="24"/>
          <w:szCs w:val="24"/>
        </w:rPr>
      </w:pPr>
      <w:r w:rsidRPr="00AD29CE">
        <w:rPr>
          <w:rFonts w:ascii="GHEA Grapalat" w:hAnsi="GHEA Grapalat"/>
        </w:rPr>
        <w:t xml:space="preserve">к Договору под кодом </w:t>
      </w:r>
      <w:r w:rsidR="00DA4239" w:rsidRPr="00297D44">
        <w:rPr>
          <w:rFonts w:ascii="GHEA Grapalat" w:hAnsi="GHEA Grapalat"/>
          <w:b/>
          <w:sz w:val="24"/>
          <w:szCs w:val="24"/>
        </w:rPr>
        <w:t>ЕГС-BMKhTsDzB-22/1</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3B2F27">
      <w:pPr>
        <w:widowControl w:val="0"/>
        <w:spacing w:after="160" w:line="360" w:lineRule="auto"/>
        <w:ind w:firstLine="375"/>
        <w:rPr>
          <w:rFonts w:ascii="GHEA Grapalat" w:hAnsi="GHEA Grapalat"/>
          <w:iCs/>
          <w:color w:val="000000"/>
        </w:rPr>
      </w:pPr>
    </w:p>
    <w:p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3B2F27">
      <w:pPr>
        <w:pStyle w:val="BodyTextIndent"/>
        <w:widowControl w:val="0"/>
        <w:spacing w:after="160"/>
        <w:ind w:firstLine="0"/>
        <w:jc w:val="center"/>
        <w:rPr>
          <w:rFonts w:ascii="GHEA Grapalat" w:hAnsi="GHEA Grapalat"/>
          <w:b/>
          <w:bCs/>
          <w:iCs/>
          <w:sz w:val="24"/>
          <w:szCs w:val="24"/>
        </w:rPr>
      </w:pPr>
    </w:p>
    <w:p w:rsidR="003B2F27" w:rsidRPr="00AD29CE"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bl>
    <w:p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rsidR="00DA4239" w:rsidRPr="00297D44" w:rsidRDefault="003B2F27" w:rsidP="00DA4239">
      <w:pPr>
        <w:pStyle w:val="BodyTextIndent"/>
        <w:widowControl w:val="0"/>
        <w:spacing w:after="160" w:line="240" w:lineRule="auto"/>
        <w:ind w:firstLine="0"/>
        <w:jc w:val="right"/>
        <w:rPr>
          <w:rFonts w:ascii="GHEA Grapalat" w:hAnsi="GHEA Grapalat"/>
          <w:b/>
          <w:sz w:val="24"/>
          <w:szCs w:val="24"/>
        </w:rPr>
      </w:pPr>
      <w:r w:rsidRPr="00AD29CE">
        <w:rPr>
          <w:rFonts w:ascii="GHEA Grapalat" w:hAnsi="GHEA Grapalat"/>
        </w:rPr>
        <w:t xml:space="preserve">к Договору под кодом </w:t>
      </w:r>
      <w:r w:rsidR="00DA4239" w:rsidRPr="00297D44">
        <w:rPr>
          <w:rFonts w:ascii="GHEA Grapalat" w:hAnsi="GHEA Grapalat"/>
          <w:b/>
          <w:sz w:val="24"/>
          <w:szCs w:val="24"/>
        </w:rPr>
        <w:t>ЕГС-BMKhTsDzB-22/1</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779"/>
        <w:gridCol w:w="5217"/>
      </w:tblGrid>
      <w:tr w:rsidR="003B2F27" w:rsidRPr="00AD29CE" w:rsidTr="005B7138">
        <w:tc>
          <w:tcPr>
            <w:tcW w:w="4785"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D802B6">
      <w:footnotePr>
        <w:pos w:val="beneathText"/>
      </w:footnotePr>
      <w:pgSz w:w="11907" w:h="16840" w:code="9"/>
      <w:pgMar w:top="1134" w:right="709" w:bottom="1559"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3C49" w:rsidRDefault="00F33C49">
      <w:r>
        <w:separator/>
      </w:r>
    </w:p>
  </w:endnote>
  <w:endnote w:type="continuationSeparator" w:id="0">
    <w:p w:rsidR="00F33C49" w:rsidRDefault="00F33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800006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GHEA Mariam">
    <w:altName w:val="Arial"/>
    <w:panose1 w:val="00000000000000000000"/>
    <w:charset w:val="00"/>
    <w:family w:val="modern"/>
    <w:notTrueType/>
    <w:pitch w:val="variable"/>
    <w:sig w:usb0="00000001" w:usb1="5000204B" w:usb2="00000000" w:usb3="00000000" w:csb0="0000009F"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04C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1950196"/>
      <w:docPartObj>
        <w:docPartGallery w:val="Page Numbers (Bottom of Page)"/>
        <w:docPartUnique/>
      </w:docPartObj>
    </w:sdtPr>
    <w:sdtEndPr>
      <w:rPr>
        <w:rFonts w:ascii="GHEA Grapalat" w:hAnsi="GHEA Grapalat"/>
        <w:sz w:val="24"/>
        <w:szCs w:val="24"/>
      </w:rPr>
    </w:sdtEndPr>
    <w:sdtContent>
      <w:p w:rsidR="001F2FA5" w:rsidRPr="00305BEC" w:rsidRDefault="001F2FA5">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A4239">
          <w:rPr>
            <w:rFonts w:ascii="GHEA Grapalat" w:hAnsi="GHEA Grapalat"/>
            <w:noProof/>
            <w:sz w:val="24"/>
            <w:szCs w:val="24"/>
          </w:rPr>
          <w:t>92</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3C49" w:rsidRDefault="00F33C49">
      <w:r>
        <w:separator/>
      </w:r>
    </w:p>
  </w:footnote>
  <w:footnote w:type="continuationSeparator" w:id="0">
    <w:p w:rsidR="00F33C49" w:rsidRDefault="00F33C49">
      <w:r>
        <w:continuationSeparator/>
      </w:r>
    </w:p>
  </w:footnote>
  <w:footnote w:id="1">
    <w:p w:rsidR="001F2FA5" w:rsidRPr="001C4811" w:rsidRDefault="001F2FA5" w:rsidP="007A5F50">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w:t>
      </w:r>
      <w:r>
        <w:rPr>
          <w:rFonts w:ascii="GHEA Grapalat" w:hAnsi="GHEA Grapalat"/>
          <w:i/>
          <w:lang w:val="hy-AM"/>
        </w:rPr>
        <w:t>.</w:t>
      </w:r>
    </w:p>
  </w:footnote>
  <w:footnote w:id="2">
    <w:p w:rsidR="001F2FA5" w:rsidRPr="00617E69" w:rsidRDefault="001F2FA5"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rsidR="001F2FA5" w:rsidRPr="00CD6B60" w:rsidRDefault="001F2FA5"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1F2FA5" w:rsidRPr="001115E9" w:rsidRDefault="001F2FA5"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1F2FA5" w:rsidRPr="00CD6B60" w:rsidRDefault="001F2FA5" w:rsidP="00BD2C67">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3">
    <w:p w:rsidR="001F2FA5" w:rsidRPr="00FE2AA4" w:rsidRDefault="001F2FA5">
      <w:pPr>
        <w:pStyle w:val="FootnoteText"/>
        <w:rPr>
          <w:rFonts w:asciiTheme="minorHAnsi" w:hAnsiTheme="minorHAnsi"/>
          <w:i/>
        </w:rPr>
      </w:pPr>
      <w:r>
        <w:rPr>
          <w:rStyle w:val="FootnoteReference"/>
        </w:rPr>
        <w:t>9</w:t>
      </w:r>
      <w:r w:rsidRPr="00FE2AA4">
        <w:rPr>
          <w:i/>
        </w:rPr>
        <w:t xml:space="preserve"> </w:t>
      </w:r>
      <w:r w:rsidRPr="00FE2AA4">
        <w:rPr>
          <w:rFonts w:asciiTheme="minorHAnsi" w:hAnsiTheme="minorHAnsi"/>
          <w:i/>
        </w:rPr>
        <w:t>Устанавливается заказчиком.</w:t>
      </w:r>
    </w:p>
  </w:footnote>
  <w:footnote w:id="4">
    <w:p w:rsidR="001F2FA5" w:rsidRPr="00503411" w:rsidRDefault="001F2FA5" w:rsidP="00CD2651">
      <w:pPr>
        <w:pStyle w:val="FootnoteText"/>
        <w:jc w:val="both"/>
        <w:rPr>
          <w:rFonts w:ascii="GHEA Grapalat" w:hAnsi="GHEA Grapalat"/>
          <w:i/>
        </w:rPr>
      </w:pPr>
      <w:r>
        <w:rPr>
          <w:rStyle w:val="FootnoteReference"/>
        </w:rPr>
        <w:t>11</w:t>
      </w:r>
      <w:r>
        <w:t xml:space="preserve"> </w:t>
      </w:r>
      <w:r w:rsidRPr="00BF1257">
        <w:rPr>
          <w:rFonts w:ascii="GHEA Grapalat" w:hAnsi="GHEA Grapalat"/>
          <w:i/>
        </w:rPr>
        <w:t>Если</w:t>
      </w:r>
    </w:p>
    <w:p w:rsidR="001F2FA5" w:rsidRPr="001D0DD7" w:rsidRDefault="001F2FA5" w:rsidP="00CD2651">
      <w:pPr>
        <w:pStyle w:val="FootnoteText"/>
        <w:jc w:val="both"/>
        <w:rPr>
          <w:rFonts w:ascii="GHEA Grapalat" w:hAnsi="GHEA Grapalat"/>
          <w:i/>
        </w:rPr>
      </w:pPr>
      <w:r w:rsidRPr="00BF1257">
        <w:rPr>
          <w:rFonts w:ascii="GHEA Grapalat" w:hAnsi="GHEA Grapalat"/>
          <w:i/>
        </w:rPr>
        <w:t xml:space="preserve">-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w:t>
      </w:r>
      <w:r w:rsidRPr="001D0DD7">
        <w:rPr>
          <w:rFonts w:ascii="GHEA Grapalat" w:hAnsi="GHEA Grapalat"/>
          <w:i/>
        </w:rPr>
        <w:t>приложению 4.1”.</w:t>
      </w:r>
    </w:p>
    <w:p w:rsidR="001F2FA5" w:rsidRPr="00503411" w:rsidRDefault="001F2FA5" w:rsidP="00CD2651">
      <w:pPr>
        <w:pStyle w:val="FootnoteText"/>
        <w:jc w:val="both"/>
        <w:rPr>
          <w:rFonts w:ascii="GHEA Grapalat" w:hAnsi="GHEA Grapalat"/>
          <w:i/>
        </w:rPr>
      </w:pPr>
      <w:r w:rsidRPr="001D0DD7">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w:t>
      </w:r>
      <w:r w:rsidRPr="001D0DD7">
        <w:rPr>
          <w:rFonts w:ascii="GHEA Grapalat" w:hAnsi="GHEA Grapalat"/>
        </w:rPr>
        <w:t>уменьшается в пропорции, исчисленной в отношении суммы этого этапа</w:t>
      </w:r>
      <w:r w:rsidRPr="001D0DD7">
        <w:rPr>
          <w:rFonts w:ascii="GHEA Grapalat" w:hAnsi="GHEA Grapalat"/>
          <w:i/>
        </w:rPr>
        <w:t>.</w:t>
      </w:r>
      <w:r w:rsidRPr="001D0DD7">
        <w:t xml:space="preserve"> </w:t>
      </w:r>
      <w:r w:rsidRPr="001D0DD7">
        <w:rPr>
          <w:rFonts w:ascii="GHEA Grapalat" w:hAnsi="GHEA Grapalat"/>
          <w:i/>
        </w:rPr>
        <w:t>Обеспечение квалификации в виде гарантии отобранный участник представляет согласно приложению 4.1.", а приложение 4 исключается из приглашения.</w:t>
      </w:r>
    </w:p>
    <w:p w:rsidR="001F2FA5" w:rsidRPr="00CD2651" w:rsidRDefault="001F2FA5">
      <w:pPr>
        <w:pStyle w:val="FootnoteText"/>
      </w:pPr>
    </w:p>
  </w:footnote>
  <w:footnote w:id="5">
    <w:p w:rsidR="001F2FA5" w:rsidRPr="00511966" w:rsidRDefault="001F2FA5" w:rsidP="005E2189">
      <w:pPr>
        <w:pStyle w:val="FootnoteText"/>
        <w:jc w:val="both"/>
        <w:rPr>
          <w:rFonts w:ascii="GHEA Grapalat" w:hAnsi="GHEA Grapalat"/>
          <w:i/>
        </w:rPr>
      </w:pPr>
      <w:r>
        <w:rPr>
          <w:rStyle w:val="FootnoteReference"/>
        </w:rPr>
        <w:t>13</w:t>
      </w:r>
      <w:r>
        <w:rPr>
          <w:rFonts w:asciiTheme="minorHAnsi" w:hAnsiTheme="minorHAnsi"/>
        </w:rPr>
        <w:tab/>
      </w:r>
      <w:r w:rsidRPr="00C67FAB">
        <w:rPr>
          <w:rFonts w:ascii="GHEA Grapalat" w:hAnsi="GHEA Grapalat"/>
          <w:i/>
        </w:rPr>
        <w:t xml:space="preserve"> </w:t>
      </w:r>
      <w:r w:rsidRPr="00C67FAB">
        <w:rPr>
          <w:rFonts w:ascii="GHEA Grapalat" w:hAnsi="GHEA Grapalat"/>
          <w:i/>
        </w:rPr>
        <w:t>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 xml:space="preserve">25 </w:t>
      </w:r>
      <w:r w:rsidRPr="00C67FAB">
        <w:rPr>
          <w:rFonts w:ascii="GHEA Grapalat" w:hAnsi="GHEA Grapalat"/>
          <w:i/>
        </w:rPr>
        <w:t>млн. драмов РА, то слова</w:t>
      </w:r>
      <w:r w:rsidRPr="00C67FAB">
        <w:rPr>
          <w:rFonts w:ascii="GHEA Grapalat" w:hAnsi="GHEA Grapalat" w:cs="Times Armenian"/>
          <w:i/>
        </w:rPr>
        <w:t>”</w:t>
      </w:r>
      <w:r w:rsidRPr="00C67FAB">
        <w:rPr>
          <w:rFonts w:ascii="GHEA Grapalat" w:hAnsi="GHEA Grapalat"/>
          <w:i/>
        </w:rPr>
        <w:t xml:space="preserve">банковской гарантии или наличных денег"заменяются словами"в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6">
    <w:p w:rsidR="001F2FA5" w:rsidRPr="00A31673" w:rsidRDefault="001F2FA5">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7">
    <w:p w:rsidR="001F2FA5" w:rsidRPr="005D119D" w:rsidRDefault="001F2FA5" w:rsidP="007D74FE">
      <w:pPr>
        <w:pStyle w:val="FootnoteText"/>
        <w:jc w:val="both"/>
        <w:rPr>
          <w:rFonts w:ascii="GHEA Grapalat" w:hAnsi="GHEA Grapalat"/>
          <w:i/>
        </w:rPr>
      </w:pPr>
      <w:r w:rsidRPr="005D119D">
        <w:rPr>
          <w:rFonts w:ascii="GHEA Grapalat" w:hAnsi="GHEA Grapalat"/>
          <w:i/>
        </w:rPr>
        <w:t>17</w:t>
      </w:r>
      <w:r>
        <w:rPr>
          <w:rFonts w:ascii="GHEA Grapalat" w:hAnsi="GHEA Grapalat"/>
          <w:i/>
        </w:rPr>
        <w:t>.</w:t>
      </w:r>
      <w:r w:rsidRPr="005D119D">
        <w:rPr>
          <w:rFonts w:ascii="GHEA Grapalat" w:hAnsi="GHEA Grapalat"/>
          <w:i/>
        </w:rPr>
        <w:t xml:space="preserve">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и размер рейтинга</w:t>
      </w:r>
    </w:p>
    <w:p w:rsidR="001F2FA5" w:rsidRDefault="001F2FA5" w:rsidP="006B3E56">
      <w:pPr>
        <w:jc w:val="both"/>
      </w:pPr>
    </w:p>
    <w:p w:rsidR="001F2FA5" w:rsidRPr="00503980" w:rsidRDefault="001F2FA5"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1F2FA5" w:rsidRPr="00503980" w:rsidRDefault="001F2FA5" w:rsidP="007906A2">
      <w:pPr>
        <w:jc w:val="both"/>
        <w:rPr>
          <w:rFonts w:ascii="GHEA Grapalat" w:hAnsi="GHEA Grapalat"/>
          <w:i/>
          <w:sz w:val="20"/>
          <w:szCs w:val="20"/>
        </w:rPr>
      </w:pPr>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1F2FA5" w:rsidRPr="00503980" w:rsidRDefault="001F2FA5"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1F2FA5" w:rsidRDefault="001F2FA5" w:rsidP="006B3E56">
      <w:pPr>
        <w:pStyle w:val="FootnoteText"/>
        <w:rPr>
          <w:rFonts w:asciiTheme="minorHAnsi" w:hAnsiTheme="minorHAnsi"/>
          <w:lang w:val="af-ZA"/>
        </w:rPr>
      </w:pPr>
    </w:p>
  </w:footnote>
  <w:footnote w:id="8">
    <w:p w:rsidR="001F2FA5" w:rsidRPr="00D3436F" w:rsidRDefault="001F2FA5"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1F2FA5" w:rsidRPr="00D3436F" w:rsidRDefault="001F2FA5">
      <w:pPr>
        <w:pStyle w:val="FootnoteText"/>
        <w:rPr>
          <w:lang w:val="es-ES"/>
        </w:rPr>
      </w:pPr>
    </w:p>
  </w:footnote>
  <w:footnote w:id="9">
    <w:p w:rsidR="001F2FA5" w:rsidRPr="008842CE" w:rsidRDefault="001F2FA5" w:rsidP="003D2FE2">
      <w:pPr>
        <w:pStyle w:val="FootnoteText"/>
        <w:jc w:val="both"/>
      </w:pPr>
    </w:p>
  </w:footnote>
  <w:footnote w:id="10">
    <w:p w:rsidR="001F2FA5" w:rsidRPr="008842CE" w:rsidRDefault="001F2FA5" w:rsidP="000A214C">
      <w:pPr>
        <w:pStyle w:val="FootnoteText"/>
        <w:jc w:val="both"/>
      </w:pPr>
    </w:p>
  </w:footnote>
  <w:footnote w:id="11">
    <w:p w:rsidR="001F2FA5" w:rsidRPr="002A7C6E" w:rsidRDefault="001F2FA5" w:rsidP="005A1ECB">
      <w:pPr>
        <w:pStyle w:val="FootnoteText"/>
        <w:jc w:val="both"/>
        <w:rPr>
          <w:rFonts w:ascii="GHEA Grapalat" w:hAnsi="GHEA Grapalat"/>
        </w:rPr>
      </w:pPr>
      <w:r>
        <w:rPr>
          <w:rStyle w:val="FootnoteReference"/>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rsidR="001F2FA5" w:rsidRPr="00EA7C34" w:rsidRDefault="001F2FA5" w:rsidP="005A1ECB">
      <w:pPr>
        <w:pStyle w:val="FootnoteText"/>
        <w:jc w:val="both"/>
        <w:rPr>
          <w:rFonts w:ascii="Sylfaen" w:hAnsi="Sylfaen"/>
        </w:rPr>
      </w:pPr>
    </w:p>
  </w:footnote>
  <w:footnote w:id="12">
    <w:p w:rsidR="001F2FA5" w:rsidRPr="006F5F33" w:rsidRDefault="001F2FA5"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3">
    <w:p w:rsidR="001F2FA5" w:rsidRPr="00892F7F" w:rsidRDefault="001F2FA5" w:rsidP="003B2F27">
      <w:pPr>
        <w:pStyle w:val="FootnoteText"/>
        <w:jc w:val="both"/>
        <w:rPr>
          <w:rFonts w:ascii="GHEA Grapalat" w:hAnsi="GHEA Grapalat"/>
          <w:i/>
        </w:rPr>
      </w:pPr>
      <w:r>
        <w:rPr>
          <w:rStyle w:val="FootnoteReference"/>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1F2FA5" w:rsidRPr="00552088" w:rsidRDefault="001F2FA5" w:rsidP="003B2F27">
      <w:pPr>
        <w:pStyle w:val="FootnoteText"/>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1F2FA5" w:rsidRPr="006F5F33" w:rsidRDefault="001F2FA5" w:rsidP="003B2F27">
      <w:pPr>
        <w:pStyle w:val="FootnoteText"/>
        <w:jc w:val="both"/>
        <w:rPr>
          <w:rFonts w:ascii="GHEA Grapalat" w:hAnsi="GHEA Grapalat"/>
          <w:lang w:val="hy-AM"/>
        </w:rPr>
      </w:pPr>
      <w:r w:rsidRPr="006F5F33">
        <w:rPr>
          <w:rFonts w:ascii="GHEA Grapalat" w:hAnsi="GHEA Grapalat"/>
          <w:i/>
        </w:rPr>
        <w:t>.</w:t>
      </w:r>
    </w:p>
    <w:p w:rsidR="001F2FA5" w:rsidRPr="00576D9C" w:rsidRDefault="001F2FA5" w:rsidP="003B2F27">
      <w:pPr>
        <w:pStyle w:val="FootnoteText"/>
        <w:jc w:val="both"/>
        <w:rPr>
          <w:rFonts w:ascii="GHEA Grapalat" w:hAnsi="GHEA Grapalat"/>
          <w:lang w:val="hy-AM"/>
        </w:rPr>
      </w:pPr>
    </w:p>
  </w:footnote>
  <w:footnote w:id="14">
    <w:p w:rsidR="001F2FA5" w:rsidRPr="006F5F33" w:rsidRDefault="001F2FA5" w:rsidP="003B2F27">
      <w:pPr>
        <w:pStyle w:val="FootnoteText"/>
        <w:jc w:val="both"/>
        <w:rPr>
          <w:rFonts w:ascii="GHEA Grapalat" w:hAnsi="GHEA Grapalat"/>
        </w:rPr>
      </w:pPr>
      <w:r>
        <w:rPr>
          <w:rStyle w:val="FootnoteReference"/>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5">
    <w:p w:rsidR="001F2FA5" w:rsidRPr="006F5F33" w:rsidRDefault="001F2FA5"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6">
    <w:p w:rsidR="001F2FA5" w:rsidRPr="006F5F33" w:rsidRDefault="001F2FA5"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7">
    <w:p w:rsidR="001F2FA5" w:rsidRPr="006F5F33" w:rsidRDefault="001F2FA5" w:rsidP="003B2F27">
      <w:pPr>
        <w:pStyle w:val="FootnoteText"/>
        <w:jc w:val="both"/>
        <w:rPr>
          <w:rFonts w:ascii="GHEA Grapalat" w:hAnsi="GHEA Grapalat"/>
        </w:rPr>
      </w:pPr>
      <w:r w:rsidRPr="00842146">
        <w:rPr>
          <w:rStyle w:val="FootnoteReference"/>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закупках", и цена Договора не превышает двадцатипятикратный размер базовой единицы</w:t>
      </w:r>
      <w:r w:rsidRPr="006F5F33">
        <w:rPr>
          <w:rFonts w:ascii="GHEA Grapalat" w:hAnsi="GHEA Grapalat"/>
          <w:i/>
        </w:rPr>
        <w:t xml:space="preserve">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1F2FA5" w:rsidRPr="009E00B3" w:rsidRDefault="001F2FA5" w:rsidP="00310CF3">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1F2FA5" w:rsidRPr="00A47171" w:rsidRDefault="001F2FA5" w:rsidP="007122CD">
      <w:pPr>
        <w:pStyle w:val="FootnoteText"/>
        <w:jc w:val="both"/>
        <w:rPr>
          <w:rFonts w:ascii="GHEA Grapalat" w:hAnsi="GHEA Grapalat"/>
          <w:i/>
          <w:lang w:eastAsia="en-US"/>
        </w:rPr>
      </w:pPr>
      <w:r w:rsidRPr="009E00B3">
        <w:rPr>
          <w:rFonts w:ascii="GHEA Grapalat" w:hAnsi="GHEA Grapalat"/>
          <w:i/>
          <w:lang w:eastAsia="en-US"/>
        </w:rPr>
        <w:tab/>
      </w:r>
    </w:p>
  </w:footnote>
  <w:footnote w:id="18">
    <w:p w:rsidR="001F2FA5" w:rsidRPr="00E40AC8" w:rsidRDefault="001F2FA5" w:rsidP="003B2F27">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9">
    <w:p w:rsidR="001F2FA5" w:rsidRPr="00E40AC8" w:rsidRDefault="001F2FA5" w:rsidP="003B2F27">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20">
    <w:p w:rsidR="00D802B6" w:rsidRPr="00CA2754" w:rsidRDefault="00D802B6" w:rsidP="00D802B6">
      <w:pPr>
        <w:pStyle w:val="FootnoteText"/>
        <w:jc w:val="both"/>
        <w:rPr>
          <w:sz w:val="2"/>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45F6"/>
    <w:rsid w:val="00084B51"/>
    <w:rsid w:val="00085931"/>
    <w:rsid w:val="000878DB"/>
    <w:rsid w:val="00087A30"/>
    <w:rsid w:val="00090699"/>
    <w:rsid w:val="000911CA"/>
    <w:rsid w:val="00091FB0"/>
    <w:rsid w:val="0009215F"/>
    <w:rsid w:val="00092D0A"/>
    <w:rsid w:val="0009380C"/>
    <w:rsid w:val="0009449B"/>
    <w:rsid w:val="000946A3"/>
    <w:rsid w:val="00094F5C"/>
    <w:rsid w:val="000952F7"/>
    <w:rsid w:val="00095885"/>
    <w:rsid w:val="00095EB1"/>
    <w:rsid w:val="000964F1"/>
    <w:rsid w:val="00096865"/>
    <w:rsid w:val="00097029"/>
    <w:rsid w:val="0009758F"/>
    <w:rsid w:val="00097DE8"/>
    <w:rsid w:val="00097FDB"/>
    <w:rsid w:val="000A0A00"/>
    <w:rsid w:val="000A0E52"/>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633"/>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D8A"/>
    <w:rsid w:val="000D3188"/>
    <w:rsid w:val="000D34C8"/>
    <w:rsid w:val="000D3B6D"/>
    <w:rsid w:val="000D4471"/>
    <w:rsid w:val="000D48B6"/>
    <w:rsid w:val="000D5766"/>
    <w:rsid w:val="000D590A"/>
    <w:rsid w:val="000D5EB6"/>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5E9"/>
    <w:rsid w:val="00111EF8"/>
    <w:rsid w:val="00111FFB"/>
    <w:rsid w:val="0011249D"/>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0B4B"/>
    <w:rsid w:val="001711D8"/>
    <w:rsid w:val="00171E80"/>
    <w:rsid w:val="001723D6"/>
    <w:rsid w:val="001724D7"/>
    <w:rsid w:val="001725C0"/>
    <w:rsid w:val="00172BC4"/>
    <w:rsid w:val="001732FB"/>
    <w:rsid w:val="00173431"/>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2EBC"/>
    <w:rsid w:val="001932A7"/>
    <w:rsid w:val="001933DA"/>
    <w:rsid w:val="00193871"/>
    <w:rsid w:val="00194157"/>
    <w:rsid w:val="00194598"/>
    <w:rsid w:val="001954C8"/>
    <w:rsid w:val="00195F24"/>
    <w:rsid w:val="00196487"/>
    <w:rsid w:val="00196B1D"/>
    <w:rsid w:val="00196F14"/>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531"/>
    <w:rsid w:val="001D7228"/>
    <w:rsid w:val="001D74FA"/>
    <w:rsid w:val="001D78C5"/>
    <w:rsid w:val="001E01B7"/>
    <w:rsid w:val="001E0216"/>
    <w:rsid w:val="001E06D6"/>
    <w:rsid w:val="001E0BC2"/>
    <w:rsid w:val="001E2794"/>
    <w:rsid w:val="001E2814"/>
    <w:rsid w:val="001E3BBA"/>
    <w:rsid w:val="001E3D3F"/>
    <w:rsid w:val="001E44A8"/>
    <w:rsid w:val="001E47D5"/>
    <w:rsid w:val="001E4A24"/>
    <w:rsid w:val="001E5412"/>
    <w:rsid w:val="001E55B2"/>
    <w:rsid w:val="001E5866"/>
    <w:rsid w:val="001E7733"/>
    <w:rsid w:val="001F0335"/>
    <w:rsid w:val="001F0371"/>
    <w:rsid w:val="001F0B18"/>
    <w:rsid w:val="001F0F81"/>
    <w:rsid w:val="001F1CCB"/>
    <w:rsid w:val="001F1DF0"/>
    <w:rsid w:val="001F1DF7"/>
    <w:rsid w:val="001F2926"/>
    <w:rsid w:val="001F2FA5"/>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5689"/>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D44"/>
    <w:rsid w:val="00297E18"/>
    <w:rsid w:val="002A058F"/>
    <w:rsid w:val="002A0700"/>
    <w:rsid w:val="002A0C06"/>
    <w:rsid w:val="002A0F45"/>
    <w:rsid w:val="002A10B2"/>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22C"/>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517B"/>
    <w:rsid w:val="00385C27"/>
    <w:rsid w:val="00386E4B"/>
    <w:rsid w:val="003871DA"/>
    <w:rsid w:val="00391276"/>
    <w:rsid w:val="0039134D"/>
    <w:rsid w:val="00391E56"/>
    <w:rsid w:val="00391F90"/>
    <w:rsid w:val="003921FA"/>
    <w:rsid w:val="00392525"/>
    <w:rsid w:val="0039338D"/>
    <w:rsid w:val="003946B4"/>
    <w:rsid w:val="00394990"/>
    <w:rsid w:val="003949A5"/>
    <w:rsid w:val="00395D6D"/>
    <w:rsid w:val="003960EA"/>
    <w:rsid w:val="0039646A"/>
    <w:rsid w:val="00396D19"/>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B0D6E"/>
    <w:rsid w:val="003B14AF"/>
    <w:rsid w:val="003B1FC0"/>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087D"/>
    <w:rsid w:val="003F1048"/>
    <w:rsid w:val="003F1EEA"/>
    <w:rsid w:val="003F208A"/>
    <w:rsid w:val="003F264A"/>
    <w:rsid w:val="003F28E4"/>
    <w:rsid w:val="003F300B"/>
    <w:rsid w:val="003F4583"/>
    <w:rsid w:val="003F4C5E"/>
    <w:rsid w:val="003F66A5"/>
    <w:rsid w:val="003F6CF8"/>
    <w:rsid w:val="003F762C"/>
    <w:rsid w:val="003F7949"/>
    <w:rsid w:val="003F7B41"/>
    <w:rsid w:val="003F7F2F"/>
    <w:rsid w:val="0040112D"/>
    <w:rsid w:val="00401B30"/>
    <w:rsid w:val="00401BA5"/>
    <w:rsid w:val="00401BA9"/>
    <w:rsid w:val="00402941"/>
    <w:rsid w:val="00402BC3"/>
    <w:rsid w:val="00403109"/>
    <w:rsid w:val="0040346A"/>
    <w:rsid w:val="00405194"/>
    <w:rsid w:val="004055C1"/>
    <w:rsid w:val="00405996"/>
    <w:rsid w:val="004068F5"/>
    <w:rsid w:val="00406EE6"/>
    <w:rsid w:val="004072C8"/>
    <w:rsid w:val="0040761D"/>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00C"/>
    <w:rsid w:val="004B7B69"/>
    <w:rsid w:val="004B7F14"/>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3F5E"/>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845"/>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6FC"/>
    <w:rsid w:val="00564E3F"/>
    <w:rsid w:val="00565078"/>
    <w:rsid w:val="0056625A"/>
    <w:rsid w:val="00567040"/>
    <w:rsid w:val="00567893"/>
    <w:rsid w:val="005716B8"/>
    <w:rsid w:val="00571702"/>
    <w:rsid w:val="00571F29"/>
    <w:rsid w:val="0057264D"/>
    <w:rsid w:val="005729B9"/>
    <w:rsid w:val="005739AB"/>
    <w:rsid w:val="005744FC"/>
    <w:rsid w:val="0057550D"/>
    <w:rsid w:val="00575C75"/>
    <w:rsid w:val="00576253"/>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87756"/>
    <w:rsid w:val="005900F2"/>
    <w:rsid w:val="0059014F"/>
    <w:rsid w:val="0059159E"/>
    <w:rsid w:val="0059188B"/>
    <w:rsid w:val="005918A4"/>
    <w:rsid w:val="00592A50"/>
    <w:rsid w:val="00592F35"/>
    <w:rsid w:val="005939DE"/>
    <w:rsid w:val="00593B80"/>
    <w:rsid w:val="00593E76"/>
    <w:rsid w:val="00594C31"/>
    <w:rsid w:val="00594FEE"/>
    <w:rsid w:val="005953F4"/>
    <w:rsid w:val="005960B4"/>
    <w:rsid w:val="0059636E"/>
    <w:rsid w:val="005971B0"/>
    <w:rsid w:val="005A1236"/>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725"/>
    <w:rsid w:val="005E0E50"/>
    <w:rsid w:val="005E1F72"/>
    <w:rsid w:val="005E2189"/>
    <w:rsid w:val="005E21D8"/>
    <w:rsid w:val="005E24FD"/>
    <w:rsid w:val="005E25C0"/>
    <w:rsid w:val="005E2F4D"/>
    <w:rsid w:val="005E2FA5"/>
    <w:rsid w:val="005E3501"/>
    <w:rsid w:val="005E3FC4"/>
    <w:rsid w:val="005E4C8D"/>
    <w:rsid w:val="005E52ED"/>
    <w:rsid w:val="005E573E"/>
    <w:rsid w:val="005E5C24"/>
    <w:rsid w:val="005E6606"/>
    <w:rsid w:val="005E6D42"/>
    <w:rsid w:val="005F0715"/>
    <w:rsid w:val="005F09CE"/>
    <w:rsid w:val="005F1793"/>
    <w:rsid w:val="005F17B6"/>
    <w:rsid w:val="005F1DBB"/>
    <w:rsid w:val="005F1F95"/>
    <w:rsid w:val="005F25EF"/>
    <w:rsid w:val="005F2F3B"/>
    <w:rsid w:val="005F44DA"/>
    <w:rsid w:val="005F53F2"/>
    <w:rsid w:val="005F581A"/>
    <w:rsid w:val="005F7C1D"/>
    <w:rsid w:val="005F7EA4"/>
    <w:rsid w:val="006026A5"/>
    <w:rsid w:val="006042F8"/>
    <w:rsid w:val="0060526C"/>
    <w:rsid w:val="00606328"/>
    <w:rsid w:val="0060652B"/>
    <w:rsid w:val="00606B84"/>
    <w:rsid w:val="00607120"/>
    <w:rsid w:val="00607407"/>
    <w:rsid w:val="00607F7B"/>
    <w:rsid w:val="00611998"/>
    <w:rsid w:val="00611C2E"/>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0EE4"/>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D34"/>
    <w:rsid w:val="00675740"/>
    <w:rsid w:val="0067579A"/>
    <w:rsid w:val="00675CA2"/>
    <w:rsid w:val="00676178"/>
    <w:rsid w:val="0067669A"/>
    <w:rsid w:val="00677658"/>
    <w:rsid w:val="00681F45"/>
    <w:rsid w:val="00682C6C"/>
    <w:rsid w:val="00682E8D"/>
    <w:rsid w:val="006834A0"/>
    <w:rsid w:val="00683E33"/>
    <w:rsid w:val="006847B2"/>
    <w:rsid w:val="00684FF3"/>
    <w:rsid w:val="00685962"/>
    <w:rsid w:val="00685A30"/>
    <w:rsid w:val="00685C48"/>
    <w:rsid w:val="00687E34"/>
    <w:rsid w:val="006906E8"/>
    <w:rsid w:val="00691009"/>
    <w:rsid w:val="006912BB"/>
    <w:rsid w:val="0069171B"/>
    <w:rsid w:val="00692C09"/>
    <w:rsid w:val="00692FA3"/>
    <w:rsid w:val="00693101"/>
    <w:rsid w:val="0069380F"/>
    <w:rsid w:val="00693A0D"/>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448"/>
    <w:rsid w:val="006D4E1D"/>
    <w:rsid w:val="006D54D6"/>
    <w:rsid w:val="006D5516"/>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25FD2"/>
    <w:rsid w:val="00726E06"/>
    <w:rsid w:val="00727FAE"/>
    <w:rsid w:val="00731BD1"/>
    <w:rsid w:val="00731D26"/>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CA6"/>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2F9"/>
    <w:rsid w:val="00954425"/>
    <w:rsid w:val="009548D2"/>
    <w:rsid w:val="00954C8E"/>
    <w:rsid w:val="00955135"/>
    <w:rsid w:val="00955A1E"/>
    <w:rsid w:val="00955E87"/>
    <w:rsid w:val="00956D11"/>
    <w:rsid w:val="00957B53"/>
    <w:rsid w:val="00960802"/>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71B9"/>
    <w:rsid w:val="009771FE"/>
    <w:rsid w:val="009775DB"/>
    <w:rsid w:val="00980234"/>
    <w:rsid w:val="0098097F"/>
    <w:rsid w:val="00981214"/>
    <w:rsid w:val="009813C4"/>
    <w:rsid w:val="00981540"/>
    <w:rsid w:val="0098244A"/>
    <w:rsid w:val="00983AF5"/>
    <w:rsid w:val="00984456"/>
    <w:rsid w:val="00984BDB"/>
    <w:rsid w:val="00985050"/>
    <w:rsid w:val="00985291"/>
    <w:rsid w:val="009858A0"/>
    <w:rsid w:val="00985FFB"/>
    <w:rsid w:val="009865B0"/>
    <w:rsid w:val="009873F3"/>
    <w:rsid w:val="00987E76"/>
    <w:rsid w:val="00990375"/>
    <w:rsid w:val="00990561"/>
    <w:rsid w:val="00990C42"/>
    <w:rsid w:val="009911A0"/>
    <w:rsid w:val="009918C0"/>
    <w:rsid w:val="009924E6"/>
    <w:rsid w:val="00992FAA"/>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9AB"/>
    <w:rsid w:val="009E4A0F"/>
    <w:rsid w:val="009E5048"/>
    <w:rsid w:val="009E7100"/>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25B6"/>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665"/>
    <w:rsid w:val="00A1275F"/>
    <w:rsid w:val="00A12A5E"/>
    <w:rsid w:val="00A12B60"/>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022"/>
    <w:rsid w:val="00A21D46"/>
    <w:rsid w:val="00A21F69"/>
    <w:rsid w:val="00A22062"/>
    <w:rsid w:val="00A222D7"/>
    <w:rsid w:val="00A22548"/>
    <w:rsid w:val="00A225D9"/>
    <w:rsid w:val="00A22EB5"/>
    <w:rsid w:val="00A23E7B"/>
    <w:rsid w:val="00A24827"/>
    <w:rsid w:val="00A249DB"/>
    <w:rsid w:val="00A24F80"/>
    <w:rsid w:val="00A256DC"/>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2760"/>
    <w:rsid w:val="00A9306E"/>
    <w:rsid w:val="00A93710"/>
    <w:rsid w:val="00A937A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224E"/>
    <w:rsid w:val="00AE26C8"/>
    <w:rsid w:val="00AE2A87"/>
    <w:rsid w:val="00AE3822"/>
    <w:rsid w:val="00AE3B58"/>
    <w:rsid w:val="00AE3C7F"/>
    <w:rsid w:val="00AE4008"/>
    <w:rsid w:val="00AE43E4"/>
    <w:rsid w:val="00AE52DD"/>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4DC"/>
    <w:rsid w:val="00B025A2"/>
    <w:rsid w:val="00B0267A"/>
    <w:rsid w:val="00B027B8"/>
    <w:rsid w:val="00B02A31"/>
    <w:rsid w:val="00B03678"/>
    <w:rsid w:val="00B0401C"/>
    <w:rsid w:val="00B04537"/>
    <w:rsid w:val="00B04651"/>
    <w:rsid w:val="00B04817"/>
    <w:rsid w:val="00B048B2"/>
    <w:rsid w:val="00B051BE"/>
    <w:rsid w:val="00B07086"/>
    <w:rsid w:val="00B07942"/>
    <w:rsid w:val="00B07E76"/>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3B7"/>
    <w:rsid w:val="00B2681D"/>
    <w:rsid w:val="00B2752E"/>
    <w:rsid w:val="00B30994"/>
    <w:rsid w:val="00B31071"/>
    <w:rsid w:val="00B31F34"/>
    <w:rsid w:val="00B32124"/>
    <w:rsid w:val="00B32672"/>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81090"/>
    <w:rsid w:val="00B81AD3"/>
    <w:rsid w:val="00B82A65"/>
    <w:rsid w:val="00B83286"/>
    <w:rsid w:val="00B832AD"/>
    <w:rsid w:val="00B853BF"/>
    <w:rsid w:val="00B85DEF"/>
    <w:rsid w:val="00B8636F"/>
    <w:rsid w:val="00B86BCB"/>
    <w:rsid w:val="00B86C5F"/>
    <w:rsid w:val="00B87304"/>
    <w:rsid w:val="00B9100A"/>
    <w:rsid w:val="00B925B0"/>
    <w:rsid w:val="00B92CA7"/>
    <w:rsid w:val="00B932B8"/>
    <w:rsid w:val="00B941D0"/>
    <w:rsid w:val="00B95FE0"/>
    <w:rsid w:val="00B96B73"/>
    <w:rsid w:val="00B975FA"/>
    <w:rsid w:val="00B9778A"/>
    <w:rsid w:val="00B9796D"/>
    <w:rsid w:val="00B97EAB"/>
    <w:rsid w:val="00B97FA8"/>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673"/>
    <w:rsid w:val="00BC2D3F"/>
    <w:rsid w:val="00BC2E4D"/>
    <w:rsid w:val="00BC354F"/>
    <w:rsid w:val="00BC3E6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D0A"/>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19AC"/>
    <w:rsid w:val="00C324F0"/>
    <w:rsid w:val="00C33115"/>
    <w:rsid w:val="00C33B35"/>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5FD2"/>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90796"/>
    <w:rsid w:val="00C9153B"/>
    <w:rsid w:val="00C91F69"/>
    <w:rsid w:val="00C9357A"/>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0AE"/>
    <w:rsid w:val="00CB68EF"/>
    <w:rsid w:val="00CB759C"/>
    <w:rsid w:val="00CB79A4"/>
    <w:rsid w:val="00CC0326"/>
    <w:rsid w:val="00CC0A8D"/>
    <w:rsid w:val="00CC173E"/>
    <w:rsid w:val="00CC18C4"/>
    <w:rsid w:val="00CC19EC"/>
    <w:rsid w:val="00CC1CF1"/>
    <w:rsid w:val="00CC3BAC"/>
    <w:rsid w:val="00CC518E"/>
    <w:rsid w:val="00CC584E"/>
    <w:rsid w:val="00CC5A5B"/>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B1A"/>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D67"/>
    <w:rsid w:val="00D23E36"/>
    <w:rsid w:val="00D24A14"/>
    <w:rsid w:val="00D25A2A"/>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59B3"/>
    <w:rsid w:val="00D65BF2"/>
    <w:rsid w:val="00D65E4E"/>
    <w:rsid w:val="00D65EBA"/>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2B6"/>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1C"/>
    <w:rsid w:val="00DA0F94"/>
    <w:rsid w:val="00DA0FDD"/>
    <w:rsid w:val="00DA1AF1"/>
    <w:rsid w:val="00DA2289"/>
    <w:rsid w:val="00DA27F6"/>
    <w:rsid w:val="00DA35A6"/>
    <w:rsid w:val="00DA3EA6"/>
    <w:rsid w:val="00DA3F9C"/>
    <w:rsid w:val="00DA41B1"/>
    <w:rsid w:val="00DA4239"/>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9DD"/>
    <w:rsid w:val="00DE7F8F"/>
    <w:rsid w:val="00DF09E7"/>
    <w:rsid w:val="00DF0BD2"/>
    <w:rsid w:val="00DF11C4"/>
    <w:rsid w:val="00DF1625"/>
    <w:rsid w:val="00DF19A1"/>
    <w:rsid w:val="00DF239C"/>
    <w:rsid w:val="00DF3688"/>
    <w:rsid w:val="00DF44E3"/>
    <w:rsid w:val="00DF5182"/>
    <w:rsid w:val="00DF749E"/>
    <w:rsid w:val="00E00AD1"/>
    <w:rsid w:val="00E00AE5"/>
    <w:rsid w:val="00E01503"/>
    <w:rsid w:val="00E020C1"/>
    <w:rsid w:val="00E02F60"/>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2F19"/>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99"/>
    <w:rsid w:val="00E574A0"/>
    <w:rsid w:val="00E6008B"/>
    <w:rsid w:val="00E6044F"/>
    <w:rsid w:val="00E60526"/>
    <w:rsid w:val="00E6131E"/>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12D9"/>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0CC9"/>
    <w:rsid w:val="00EC165E"/>
    <w:rsid w:val="00EC1F0A"/>
    <w:rsid w:val="00EC22F7"/>
    <w:rsid w:val="00EC2345"/>
    <w:rsid w:val="00EC2CDE"/>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2B43"/>
    <w:rsid w:val="00EE2DA5"/>
    <w:rsid w:val="00EE4047"/>
    <w:rsid w:val="00EE54E6"/>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A03"/>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3C49"/>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mailto:secretariat@minfin.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9B29ED-8D6C-4900-8BCE-389ACC946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2111</TotalTime>
  <Pages>102</Pages>
  <Words>21947</Words>
  <Characters>125098</Characters>
  <Application>Microsoft Office Word</Application>
  <DocSecurity>0</DocSecurity>
  <Lines>1042</Lines>
  <Paragraphs>293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146752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Armen Minasyan</cp:lastModifiedBy>
  <cp:revision>1307</cp:revision>
  <cp:lastPrinted>2018-02-16T07:12:00Z</cp:lastPrinted>
  <dcterms:created xsi:type="dcterms:W3CDTF">2019-10-28T07:04:00Z</dcterms:created>
  <dcterms:modified xsi:type="dcterms:W3CDTF">2022-02-16T09:14:00Z</dcterms:modified>
</cp:coreProperties>
</file>